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21F7CE" w14:textId="77777777" w:rsidR="005D1AA4" w:rsidRPr="00364D32" w:rsidRDefault="005D1AA4" w:rsidP="005D1AA4">
      <w:pPr>
        <w:autoSpaceDE w:val="0"/>
        <w:autoSpaceDN w:val="0"/>
        <w:adjustRightInd w:val="0"/>
        <w:spacing w:after="0" w:line="240" w:lineRule="auto"/>
        <w:ind w:firstLine="4678"/>
        <w:jc w:val="center"/>
        <w:rPr>
          <w:rFonts w:ascii="Times New Roman" w:hAnsi="Times New Roman"/>
          <w:color w:val="666666"/>
          <w:sz w:val="26"/>
          <w:szCs w:val="26"/>
        </w:rPr>
      </w:pPr>
      <w:r w:rsidRPr="00364D32">
        <w:rPr>
          <w:rFonts w:ascii="Times New Roman" w:hAnsi="Times New Roman"/>
          <w:color w:val="000000"/>
          <w:sz w:val="26"/>
          <w:szCs w:val="26"/>
        </w:rPr>
        <w:t>УТВЕРЖДЕН</w:t>
      </w:r>
    </w:p>
    <w:p w14:paraId="2F2C6CB5" w14:textId="77777777" w:rsidR="005D1AA4" w:rsidRPr="00364D32" w:rsidRDefault="005D1AA4" w:rsidP="00071E81">
      <w:pPr>
        <w:tabs>
          <w:tab w:val="left" w:pos="-567"/>
        </w:tabs>
        <w:spacing w:after="0" w:line="240" w:lineRule="auto"/>
        <w:ind w:left="4536" w:firstLine="709"/>
        <w:rPr>
          <w:rFonts w:ascii="Times New Roman" w:hAnsi="Times New Roman"/>
          <w:color w:val="666666"/>
          <w:sz w:val="26"/>
          <w:szCs w:val="26"/>
        </w:rPr>
      </w:pPr>
      <w:r w:rsidRPr="00364D32">
        <w:rPr>
          <w:rFonts w:ascii="Times New Roman" w:hAnsi="Times New Roman"/>
          <w:color w:val="000000"/>
          <w:sz w:val="26"/>
          <w:szCs w:val="26"/>
        </w:rPr>
        <w:t>постановлением администрации</w:t>
      </w:r>
    </w:p>
    <w:p w14:paraId="5653318C" w14:textId="77777777" w:rsidR="005D1AA4" w:rsidRPr="00364D32" w:rsidRDefault="005D1AA4" w:rsidP="005D1AA4">
      <w:pPr>
        <w:tabs>
          <w:tab w:val="left" w:pos="5812"/>
          <w:tab w:val="left" w:pos="9356"/>
          <w:tab w:val="right" w:pos="9497"/>
        </w:tabs>
        <w:spacing w:after="0" w:line="240" w:lineRule="auto"/>
        <w:ind w:left="4536"/>
        <w:jc w:val="center"/>
        <w:rPr>
          <w:rFonts w:ascii="Times New Roman" w:hAnsi="Times New Roman"/>
          <w:color w:val="000000"/>
          <w:sz w:val="26"/>
          <w:szCs w:val="26"/>
        </w:rPr>
      </w:pPr>
      <w:r w:rsidRPr="00364D32">
        <w:rPr>
          <w:rFonts w:ascii="Times New Roman" w:hAnsi="Times New Roman"/>
          <w:color w:val="000000"/>
          <w:sz w:val="26"/>
          <w:szCs w:val="26"/>
        </w:rPr>
        <w:t>Каргопольского муниципального округа</w:t>
      </w:r>
    </w:p>
    <w:p w14:paraId="50A0A0E0" w14:textId="77777777" w:rsidR="005D1AA4" w:rsidRPr="00364D32" w:rsidRDefault="005D1AA4" w:rsidP="005D1AA4">
      <w:pPr>
        <w:tabs>
          <w:tab w:val="left" w:pos="0"/>
          <w:tab w:val="left" w:pos="5985"/>
          <w:tab w:val="right" w:pos="9497"/>
        </w:tabs>
        <w:spacing w:after="0" w:line="240" w:lineRule="auto"/>
        <w:ind w:left="4536"/>
        <w:jc w:val="center"/>
        <w:rPr>
          <w:rFonts w:ascii="Times New Roman" w:hAnsi="Times New Roman"/>
          <w:color w:val="000000"/>
          <w:sz w:val="26"/>
          <w:szCs w:val="26"/>
        </w:rPr>
      </w:pPr>
      <w:r w:rsidRPr="00364D32">
        <w:rPr>
          <w:rFonts w:ascii="Times New Roman" w:hAnsi="Times New Roman"/>
          <w:color w:val="000000"/>
          <w:sz w:val="26"/>
          <w:szCs w:val="26"/>
        </w:rPr>
        <w:t>Архангельской области</w:t>
      </w:r>
    </w:p>
    <w:p w14:paraId="3D48831F" w14:textId="7AE504BD" w:rsidR="005D1AA4" w:rsidRPr="00364D32" w:rsidRDefault="005D1AA4" w:rsidP="005D1AA4">
      <w:pPr>
        <w:tabs>
          <w:tab w:val="left" w:pos="0"/>
          <w:tab w:val="left" w:pos="5985"/>
          <w:tab w:val="right" w:pos="9497"/>
        </w:tabs>
        <w:spacing w:after="0" w:line="240" w:lineRule="auto"/>
        <w:ind w:left="4536"/>
        <w:jc w:val="center"/>
        <w:rPr>
          <w:rFonts w:ascii="Times New Roman" w:hAnsi="Times New Roman"/>
          <w:color w:val="000000"/>
          <w:sz w:val="26"/>
          <w:szCs w:val="26"/>
        </w:rPr>
      </w:pPr>
      <w:r w:rsidRPr="00364D32">
        <w:rPr>
          <w:rFonts w:ascii="Times New Roman" w:hAnsi="Times New Roman"/>
          <w:color w:val="000000"/>
          <w:sz w:val="26"/>
          <w:szCs w:val="26"/>
        </w:rPr>
        <w:t>от «</w:t>
      </w:r>
      <w:r w:rsidR="00E45B2F" w:rsidRPr="00364D32">
        <w:rPr>
          <w:rFonts w:ascii="Times New Roman" w:hAnsi="Times New Roman"/>
          <w:color w:val="000000"/>
          <w:sz w:val="26"/>
          <w:szCs w:val="26"/>
        </w:rPr>
        <w:t>24</w:t>
      </w:r>
      <w:r w:rsidRPr="00364D32">
        <w:rPr>
          <w:rFonts w:ascii="Times New Roman" w:hAnsi="Times New Roman"/>
          <w:color w:val="000000"/>
          <w:sz w:val="26"/>
          <w:szCs w:val="26"/>
        </w:rPr>
        <w:t xml:space="preserve">» января 2022 года № </w:t>
      </w:r>
      <w:r w:rsidR="00E45B2F" w:rsidRPr="00364D32">
        <w:rPr>
          <w:rFonts w:ascii="Times New Roman" w:hAnsi="Times New Roman"/>
          <w:color w:val="000000"/>
          <w:sz w:val="26"/>
          <w:szCs w:val="26"/>
        </w:rPr>
        <w:t>37</w:t>
      </w:r>
    </w:p>
    <w:p w14:paraId="196E13F8" w14:textId="4E05C9BE" w:rsidR="00364D32" w:rsidRDefault="00364D32" w:rsidP="005D1AA4">
      <w:pPr>
        <w:tabs>
          <w:tab w:val="left" w:pos="0"/>
          <w:tab w:val="left" w:pos="5985"/>
          <w:tab w:val="right" w:pos="9497"/>
        </w:tabs>
        <w:spacing w:after="0" w:line="240" w:lineRule="auto"/>
        <w:ind w:left="4536"/>
        <w:jc w:val="center"/>
        <w:rPr>
          <w:rFonts w:ascii="Times New Roman" w:hAnsi="Times New Roman"/>
          <w:color w:val="000000"/>
          <w:sz w:val="26"/>
          <w:szCs w:val="26"/>
        </w:rPr>
      </w:pPr>
      <w:r w:rsidRPr="00364D32">
        <w:rPr>
          <w:rFonts w:ascii="Times New Roman" w:hAnsi="Times New Roman"/>
          <w:color w:val="000000"/>
          <w:sz w:val="26"/>
          <w:szCs w:val="26"/>
        </w:rPr>
        <w:t>в редакции постановления</w:t>
      </w:r>
    </w:p>
    <w:p w14:paraId="2F00D55B" w14:textId="796F86D3" w:rsidR="00364D32" w:rsidRDefault="00364D32" w:rsidP="005D1AA4">
      <w:pPr>
        <w:tabs>
          <w:tab w:val="left" w:pos="0"/>
          <w:tab w:val="left" w:pos="5985"/>
          <w:tab w:val="right" w:pos="9497"/>
        </w:tabs>
        <w:spacing w:after="0" w:line="240" w:lineRule="auto"/>
        <w:ind w:left="4536"/>
        <w:jc w:val="center"/>
        <w:rPr>
          <w:rFonts w:ascii="Times New Roman" w:hAnsi="Times New Roman"/>
          <w:color w:val="000000"/>
          <w:sz w:val="26"/>
          <w:szCs w:val="26"/>
        </w:rPr>
      </w:pPr>
      <w:r>
        <w:rPr>
          <w:rFonts w:ascii="Times New Roman" w:hAnsi="Times New Roman"/>
          <w:color w:val="000000"/>
          <w:sz w:val="26"/>
          <w:szCs w:val="26"/>
        </w:rPr>
        <w:t>от «29» апреля 2022 года № 369</w:t>
      </w:r>
    </w:p>
    <w:p w14:paraId="393A635C" w14:textId="50016135" w:rsidR="0041316A" w:rsidRDefault="0041316A" w:rsidP="005D1AA4">
      <w:pPr>
        <w:tabs>
          <w:tab w:val="left" w:pos="0"/>
          <w:tab w:val="left" w:pos="5985"/>
          <w:tab w:val="right" w:pos="9497"/>
        </w:tabs>
        <w:spacing w:after="0" w:line="240" w:lineRule="auto"/>
        <w:ind w:left="4536"/>
        <w:jc w:val="center"/>
        <w:rPr>
          <w:rFonts w:ascii="Times New Roman" w:hAnsi="Times New Roman"/>
          <w:color w:val="000000"/>
          <w:sz w:val="26"/>
          <w:szCs w:val="26"/>
        </w:rPr>
      </w:pPr>
      <w:r>
        <w:rPr>
          <w:rFonts w:ascii="Times New Roman" w:hAnsi="Times New Roman"/>
          <w:color w:val="000000"/>
          <w:sz w:val="26"/>
          <w:szCs w:val="26"/>
        </w:rPr>
        <w:t>в редакции постановления</w:t>
      </w:r>
    </w:p>
    <w:p w14:paraId="1002A1AF" w14:textId="7B418418" w:rsidR="0041316A" w:rsidRDefault="0041316A" w:rsidP="005D1AA4">
      <w:pPr>
        <w:tabs>
          <w:tab w:val="left" w:pos="0"/>
          <w:tab w:val="left" w:pos="5985"/>
          <w:tab w:val="right" w:pos="9497"/>
        </w:tabs>
        <w:spacing w:after="0" w:line="240" w:lineRule="auto"/>
        <w:ind w:left="4536"/>
        <w:jc w:val="center"/>
        <w:rPr>
          <w:rFonts w:ascii="Times New Roman" w:hAnsi="Times New Roman"/>
          <w:color w:val="000000"/>
          <w:sz w:val="26"/>
          <w:szCs w:val="26"/>
        </w:rPr>
      </w:pPr>
      <w:r>
        <w:rPr>
          <w:rFonts w:ascii="Times New Roman" w:hAnsi="Times New Roman"/>
          <w:color w:val="000000"/>
          <w:sz w:val="26"/>
          <w:szCs w:val="26"/>
        </w:rPr>
        <w:t>от «___» __________ № ____</w:t>
      </w:r>
    </w:p>
    <w:p w14:paraId="21DB1C9F" w14:textId="77777777" w:rsidR="005D1AA4" w:rsidRDefault="005D1AA4" w:rsidP="005D1AA4">
      <w:pPr>
        <w:tabs>
          <w:tab w:val="left" w:pos="0"/>
          <w:tab w:val="left" w:pos="5985"/>
          <w:tab w:val="right" w:pos="9497"/>
        </w:tabs>
        <w:spacing w:after="0" w:line="240" w:lineRule="auto"/>
        <w:ind w:left="4536"/>
        <w:jc w:val="center"/>
        <w:rPr>
          <w:rFonts w:ascii="Times New Roman" w:hAnsi="Times New Roman"/>
          <w:b/>
          <w:sz w:val="26"/>
          <w:szCs w:val="26"/>
        </w:rPr>
      </w:pPr>
    </w:p>
    <w:p w14:paraId="472BB47D" w14:textId="77777777" w:rsidR="00420312" w:rsidRPr="00071499" w:rsidRDefault="00420312">
      <w:pPr>
        <w:pStyle w:val="ConsPlusTitle"/>
        <w:jc w:val="center"/>
        <w:rPr>
          <w:rFonts w:ascii="Times New Roman" w:hAnsi="Times New Roman" w:cs="Times New Roman"/>
          <w:sz w:val="28"/>
          <w:szCs w:val="28"/>
        </w:rPr>
      </w:pPr>
      <w:r w:rsidRPr="00071499">
        <w:rPr>
          <w:rFonts w:ascii="Times New Roman" w:hAnsi="Times New Roman" w:cs="Times New Roman"/>
          <w:sz w:val="28"/>
          <w:szCs w:val="28"/>
        </w:rPr>
        <w:t>АДМИНИСТРАТИВНЫЙ РЕГЛАМЕНТ</w:t>
      </w:r>
    </w:p>
    <w:p w14:paraId="7C17FA0A" w14:textId="77777777" w:rsidR="00071E81" w:rsidRDefault="00420312" w:rsidP="001E3167">
      <w:pPr>
        <w:pStyle w:val="ConsPlusTitle"/>
        <w:jc w:val="center"/>
        <w:rPr>
          <w:rFonts w:ascii="Times New Roman" w:hAnsi="Times New Roman" w:cs="Times New Roman"/>
          <w:sz w:val="28"/>
          <w:szCs w:val="28"/>
        </w:rPr>
      </w:pPr>
      <w:r w:rsidRPr="00071499">
        <w:rPr>
          <w:rFonts w:ascii="Times New Roman" w:hAnsi="Times New Roman" w:cs="Times New Roman"/>
          <w:sz w:val="28"/>
          <w:szCs w:val="28"/>
        </w:rPr>
        <w:t xml:space="preserve">ПРЕДОСТАВЛЕНИЯ МУНИЦИПАЛЬНОЙ УСЛУГИ </w:t>
      </w:r>
    </w:p>
    <w:p w14:paraId="72B7E730" w14:textId="3CA74E4D" w:rsidR="00420312" w:rsidRPr="00071499" w:rsidRDefault="00703FF4" w:rsidP="001E3167">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 </w:t>
      </w:r>
      <w:r w:rsidR="001E3167">
        <w:rPr>
          <w:rFonts w:ascii="Times New Roman" w:hAnsi="Times New Roman" w:cs="Times New Roman"/>
          <w:sz w:val="28"/>
          <w:szCs w:val="28"/>
        </w:rPr>
        <w:t>«</w:t>
      </w:r>
      <w:r w:rsidR="00294202">
        <w:rPr>
          <w:rFonts w:ascii="Times New Roman" w:hAnsi="Times New Roman" w:cs="Times New Roman"/>
          <w:sz w:val="28"/>
          <w:szCs w:val="28"/>
        </w:rPr>
        <w:t>ПЕРЕВОД</w:t>
      </w:r>
      <w:r w:rsidR="001E3167" w:rsidRPr="001E3167">
        <w:rPr>
          <w:rFonts w:ascii="Times New Roman" w:hAnsi="Times New Roman" w:cs="Times New Roman"/>
          <w:sz w:val="28"/>
          <w:szCs w:val="28"/>
        </w:rPr>
        <w:t xml:space="preserve"> </w:t>
      </w:r>
      <w:r w:rsidR="001E3167">
        <w:rPr>
          <w:rFonts w:ascii="Times New Roman" w:hAnsi="Times New Roman" w:cs="Times New Roman"/>
          <w:sz w:val="28"/>
          <w:szCs w:val="28"/>
        </w:rPr>
        <w:t>ЖИЛОГО ПОМЕЩЕНИЯ В НЕЖИЛОЕ ПОМЕЩЕНИЕ И НЕЖИЛОГО ПОМЕЩЕНИЯ В ЖИЛОЕ</w:t>
      </w:r>
      <w:r w:rsidR="00EC6F54">
        <w:rPr>
          <w:rFonts w:ascii="Times New Roman" w:hAnsi="Times New Roman" w:cs="Times New Roman"/>
          <w:sz w:val="28"/>
          <w:szCs w:val="28"/>
        </w:rPr>
        <w:t xml:space="preserve"> ПОМЕЩЕНИЕ</w:t>
      </w:r>
      <w:r w:rsidR="005D1AA4">
        <w:rPr>
          <w:rFonts w:ascii="Times New Roman" w:hAnsi="Times New Roman" w:cs="Times New Roman"/>
          <w:sz w:val="28"/>
          <w:szCs w:val="28"/>
        </w:rPr>
        <w:t>, РАСПОЛОЖЕННОЕ НА ТЕРРИТОРИИ КАРГОПОЛЬСКОГО МУНИЦИПАЛЬНОГО ОКРУГА АРХАНГЕЛЬСКОЙ ОБЛАСТИ</w:t>
      </w:r>
      <w:r w:rsidR="001E3167">
        <w:rPr>
          <w:rFonts w:ascii="Times New Roman" w:hAnsi="Times New Roman" w:cs="Times New Roman"/>
          <w:sz w:val="28"/>
          <w:szCs w:val="28"/>
        </w:rPr>
        <w:t>»</w:t>
      </w:r>
    </w:p>
    <w:p w14:paraId="142D1D18" w14:textId="77777777" w:rsidR="00420312" w:rsidRPr="00071499" w:rsidRDefault="00420312">
      <w:pPr>
        <w:pStyle w:val="ConsPlusNormal"/>
        <w:rPr>
          <w:sz w:val="28"/>
          <w:szCs w:val="28"/>
        </w:rPr>
      </w:pPr>
    </w:p>
    <w:p w14:paraId="236A78DB" w14:textId="77777777" w:rsidR="00420312" w:rsidRPr="00071499" w:rsidRDefault="00420312">
      <w:pPr>
        <w:pStyle w:val="ConsPlusTitle"/>
        <w:jc w:val="center"/>
        <w:outlineLvl w:val="1"/>
        <w:rPr>
          <w:rFonts w:ascii="Times New Roman" w:hAnsi="Times New Roman" w:cs="Times New Roman"/>
          <w:sz w:val="28"/>
          <w:szCs w:val="28"/>
        </w:rPr>
      </w:pPr>
      <w:r w:rsidRPr="00071499">
        <w:rPr>
          <w:rFonts w:ascii="Times New Roman" w:hAnsi="Times New Roman" w:cs="Times New Roman"/>
          <w:sz w:val="28"/>
          <w:szCs w:val="28"/>
        </w:rPr>
        <w:t>1. Общие положения</w:t>
      </w:r>
    </w:p>
    <w:p w14:paraId="46AB35E9" w14:textId="77777777" w:rsidR="00420312" w:rsidRPr="00071499" w:rsidRDefault="00420312">
      <w:pPr>
        <w:pStyle w:val="ConsPlusNormal"/>
        <w:jc w:val="both"/>
        <w:rPr>
          <w:sz w:val="28"/>
          <w:szCs w:val="28"/>
        </w:rPr>
      </w:pPr>
    </w:p>
    <w:p w14:paraId="31400902" w14:textId="77777777" w:rsidR="00420312" w:rsidRPr="00071499" w:rsidRDefault="00420312" w:rsidP="008C249A">
      <w:pPr>
        <w:pStyle w:val="ConsPlusNormal"/>
        <w:numPr>
          <w:ilvl w:val="0"/>
          <w:numId w:val="1"/>
        </w:numPr>
        <w:jc w:val="both"/>
      </w:pPr>
      <w:r w:rsidRPr="00071499">
        <w:t>Предмет регулирования административного регламента.</w:t>
      </w:r>
    </w:p>
    <w:p w14:paraId="00A651A5" w14:textId="4ED45D02" w:rsidR="00420312" w:rsidRPr="00071499" w:rsidRDefault="00420312" w:rsidP="008C249A">
      <w:pPr>
        <w:pStyle w:val="ConsPlusNormal"/>
        <w:numPr>
          <w:ilvl w:val="1"/>
          <w:numId w:val="1"/>
        </w:numPr>
        <w:spacing w:before="240"/>
        <w:ind w:left="0" w:firstLine="540"/>
        <w:jc w:val="both"/>
      </w:pPr>
      <w:r w:rsidRPr="00071499">
        <w:t>Административный регламент предоставления м</w:t>
      </w:r>
      <w:r w:rsidR="003B24FB">
        <w:t>униципальной услуги «</w:t>
      </w:r>
      <w:r w:rsidR="00294202">
        <w:t>Перевод жилого помещения в нежилое помещение и нежилого помещения в жилое</w:t>
      </w:r>
      <w:r w:rsidR="00EC6F54">
        <w:t xml:space="preserve"> помещение</w:t>
      </w:r>
      <w:r w:rsidR="005D1AA4">
        <w:t>, расположенное на территории Каргопольского муниципального округа Архангельской области</w:t>
      </w:r>
      <w:r w:rsidR="003B24FB">
        <w:t>»</w:t>
      </w:r>
      <w:r w:rsidRPr="00071499">
        <w:t xml:space="preserve"> (далее соответственно - административный рег</w:t>
      </w:r>
      <w:r w:rsidR="002B6E4A" w:rsidRPr="00071499">
        <w:t xml:space="preserve">ламент, муниципальная услуга) </w:t>
      </w:r>
      <w:r w:rsidRPr="00071499">
        <w:t>устанавлива</w:t>
      </w:r>
      <w:r w:rsidR="002B6E4A" w:rsidRPr="00071499">
        <w:t>ет</w:t>
      </w:r>
      <w:r w:rsidRPr="00071499">
        <w:t xml:space="preserve"> порядок и стандарт предоставления муниципальной услуги.</w:t>
      </w:r>
    </w:p>
    <w:p w14:paraId="0796D819" w14:textId="77777777" w:rsidR="00420312" w:rsidRDefault="00420312">
      <w:pPr>
        <w:pStyle w:val="ConsPlusNormal"/>
        <w:spacing w:before="240"/>
        <w:ind w:firstLine="540"/>
        <w:jc w:val="both"/>
      </w:pPr>
      <w:r w:rsidRPr="00071499">
        <w:t xml:space="preserve">Административный регламент определяет порядок, сроки и последовательность </w:t>
      </w:r>
      <w:r w:rsidR="003B24FB">
        <w:t xml:space="preserve">выполнения </w:t>
      </w:r>
      <w:r w:rsidR="004E4857">
        <w:t>административных</w:t>
      </w:r>
      <w:r w:rsidR="003B24FB">
        <w:t xml:space="preserve"> процедур по предоставлению муни</w:t>
      </w:r>
      <w:r w:rsidR="004E4857">
        <w:t>ци</w:t>
      </w:r>
      <w:r w:rsidR="003B24FB">
        <w:t xml:space="preserve">пальной услуги, требования к порядку их выполнения, в том числе </w:t>
      </w:r>
      <w:r w:rsidR="004E4857">
        <w:t>особенности</w:t>
      </w:r>
      <w:r w:rsidR="003B24FB">
        <w:t xml:space="preserve">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w:t>
      </w:r>
      <w:r w:rsidR="004E4857">
        <w:t xml:space="preserve"> государственных и</w:t>
      </w:r>
      <w:r w:rsidR="003B24FB">
        <w:t xml:space="preserve"> </w:t>
      </w:r>
      <w:r w:rsidR="004E4857">
        <w:t>муниципальных услуг (далее – МФЦ), формы контроля за предоставлени</w:t>
      </w:r>
      <w:r w:rsidR="00C017C0">
        <w:t>ем</w:t>
      </w:r>
      <w:r w:rsidR="004E4857">
        <w:t xml:space="preserve"> муниципальной услуги, досудебный (внесудебный) порядок обжалования решений и действий (бездействий</w:t>
      </w:r>
      <w:r w:rsidR="004E4857" w:rsidRPr="004F3208">
        <w:t xml:space="preserve">) органа местного самоуправления, </w:t>
      </w:r>
      <w:r w:rsidR="004E4857">
        <w:t>должностных лиц органа местного самоуправления, работников МФЦ.</w:t>
      </w:r>
    </w:p>
    <w:p w14:paraId="40ECF08E" w14:textId="3164BB63" w:rsidR="006779F8" w:rsidRPr="00071499" w:rsidRDefault="006779F8" w:rsidP="006779F8">
      <w:pPr>
        <w:pStyle w:val="ConsPlusNormal"/>
        <w:spacing w:before="240"/>
        <w:ind w:firstLine="540"/>
        <w:jc w:val="both"/>
      </w:pPr>
      <w:r>
        <w:t xml:space="preserve">Правовые основания предоставления муниципальной услуги закреплены в </w:t>
      </w:r>
      <w:r w:rsidR="006041AF">
        <w:t>П</w:t>
      </w:r>
      <w:r>
        <w:t xml:space="preserve">риложении </w:t>
      </w:r>
      <w:r w:rsidR="006041AF">
        <w:t xml:space="preserve">№ 2 </w:t>
      </w:r>
      <w:r>
        <w:t xml:space="preserve">к </w:t>
      </w:r>
      <w:r w:rsidR="006041AF">
        <w:t xml:space="preserve">настоящему </w:t>
      </w:r>
      <w:r>
        <w:t>административному регламенту.</w:t>
      </w:r>
    </w:p>
    <w:p w14:paraId="5CD542C6" w14:textId="77777777" w:rsidR="00420312" w:rsidRPr="00071499" w:rsidRDefault="004E4857" w:rsidP="00C36251">
      <w:pPr>
        <w:pStyle w:val="ConsPlusNormal"/>
        <w:numPr>
          <w:ilvl w:val="1"/>
          <w:numId w:val="1"/>
        </w:numPr>
        <w:spacing w:before="240"/>
        <w:jc w:val="both"/>
      </w:pPr>
      <w:r>
        <w:t xml:space="preserve"> </w:t>
      </w:r>
      <w:r w:rsidR="00420312" w:rsidRPr="00071499">
        <w:t>Круг заявителей.</w:t>
      </w:r>
    </w:p>
    <w:p w14:paraId="7C6F9D83" w14:textId="77777777" w:rsidR="00420312" w:rsidRPr="00071499" w:rsidRDefault="00420312">
      <w:pPr>
        <w:pStyle w:val="ConsPlusNormal"/>
        <w:spacing w:before="240"/>
        <w:ind w:firstLine="540"/>
        <w:jc w:val="both"/>
      </w:pPr>
      <w:r w:rsidRPr="00071499">
        <w:t>Муниципальная услуга предоставляется собственнику помещения в многоквартирном доме или уполномоченному им лицу (далее - заявитель).</w:t>
      </w:r>
    </w:p>
    <w:p w14:paraId="60FAA6E5" w14:textId="77777777" w:rsidR="00420312" w:rsidRPr="00071499" w:rsidRDefault="004E4857">
      <w:pPr>
        <w:pStyle w:val="ConsPlusNormal"/>
        <w:spacing w:before="240"/>
        <w:ind w:firstLine="540"/>
        <w:jc w:val="both"/>
      </w:pPr>
      <w:r>
        <w:t>1.3</w:t>
      </w:r>
      <w:r w:rsidR="00420312" w:rsidRPr="00071499">
        <w:t>. Требования к порядку информирования о предоставлении муниципальной услуги.</w:t>
      </w:r>
    </w:p>
    <w:p w14:paraId="0AE18639" w14:textId="77777777" w:rsidR="00420312" w:rsidRPr="00071499" w:rsidRDefault="004E4857">
      <w:pPr>
        <w:pStyle w:val="ConsPlusNormal"/>
        <w:spacing w:before="240"/>
        <w:ind w:firstLine="540"/>
        <w:jc w:val="both"/>
      </w:pPr>
      <w:r>
        <w:t>1.3</w:t>
      </w:r>
      <w:r w:rsidR="00420312" w:rsidRPr="00071499">
        <w:t xml:space="preserve">.1. </w:t>
      </w:r>
      <w:r w:rsidR="00846CB8" w:rsidRPr="00071499">
        <w:t xml:space="preserve">Информация </w:t>
      </w:r>
      <w:r w:rsidR="002B6E4A" w:rsidRPr="00071499">
        <w:t>о порядке и условиях информирования</w:t>
      </w:r>
      <w:r w:rsidR="00846CB8" w:rsidRPr="00071499">
        <w:t xml:space="preserve"> предоставления муниципальной услуги</w:t>
      </w:r>
      <w:r w:rsidR="00F84562" w:rsidRPr="00071499">
        <w:t xml:space="preserve"> предоставляется</w:t>
      </w:r>
      <w:r w:rsidR="00420312" w:rsidRPr="00071499">
        <w:t>:</w:t>
      </w:r>
    </w:p>
    <w:p w14:paraId="08E6E2D2" w14:textId="77777777" w:rsidR="00420312" w:rsidRPr="00071499" w:rsidRDefault="00420312">
      <w:pPr>
        <w:pStyle w:val="ConsPlusNormal"/>
        <w:spacing w:before="240"/>
        <w:ind w:firstLine="540"/>
        <w:jc w:val="both"/>
      </w:pPr>
      <w:r w:rsidRPr="00071499">
        <w:lastRenderedPageBreak/>
        <w:t>специалистом уполномоченного органа при непосредственном обращении заявителя или его представителя в уполномоченный орган или посредством телефонной связи, в том числе путем размещения на официальном сайте уполномоченного органа в информаци</w:t>
      </w:r>
      <w:r w:rsidR="003B24FB">
        <w:t>онно-телекоммуникационной сети «Интернет»</w:t>
      </w:r>
      <w:r w:rsidRPr="00071499">
        <w:t xml:space="preserve"> (далее - официальный сайт уполномоченного органа);</w:t>
      </w:r>
    </w:p>
    <w:p w14:paraId="1C9848EA" w14:textId="77777777" w:rsidR="003B4B5D" w:rsidRPr="00071499" w:rsidRDefault="00420312">
      <w:pPr>
        <w:pStyle w:val="ConsPlusNormal"/>
        <w:spacing w:before="240"/>
        <w:ind w:firstLine="540"/>
        <w:jc w:val="both"/>
      </w:pPr>
      <w:r w:rsidRPr="00071499">
        <w:t>путем размещения в федеральной государс</w:t>
      </w:r>
      <w:r w:rsidR="003B24FB">
        <w:t>твенной информационной системе «</w:t>
      </w:r>
      <w:r w:rsidRPr="00071499">
        <w:t xml:space="preserve">Единый портал государственных и муниципальных </w:t>
      </w:r>
      <w:r w:rsidR="003B24FB">
        <w:t>услуг (функций)»</w:t>
      </w:r>
      <w:r w:rsidR="003B4B5D" w:rsidRPr="00071499">
        <w:t xml:space="preserve"> (далее - ЕПГУ);</w:t>
      </w:r>
    </w:p>
    <w:p w14:paraId="1931FC72" w14:textId="77777777" w:rsidR="00420312" w:rsidRPr="00071499" w:rsidRDefault="003B4B5D">
      <w:pPr>
        <w:pStyle w:val="ConsPlusNormal"/>
        <w:spacing w:before="240"/>
        <w:ind w:firstLine="540"/>
        <w:jc w:val="both"/>
      </w:pPr>
      <w:r w:rsidRPr="00071499">
        <w:t>путем размещения</w:t>
      </w:r>
      <w:r w:rsidR="00420312" w:rsidRPr="00071499">
        <w:t xml:space="preserve"> на региональном портале государственных и муниципальных услуг (далее - РПГУ)</w:t>
      </w:r>
      <w:r w:rsidRPr="00071499">
        <w:t xml:space="preserve">, в случае если </w:t>
      </w:r>
      <w:r w:rsidR="00920913" w:rsidRPr="00071499">
        <w:t xml:space="preserve">такой портал </w:t>
      </w:r>
      <w:r w:rsidRPr="00071499">
        <w:t>создан исполнительным органом государственной власти субъектов Российской Федерации</w:t>
      </w:r>
      <w:r w:rsidR="00420312" w:rsidRPr="00071499">
        <w:t>;</w:t>
      </w:r>
    </w:p>
    <w:p w14:paraId="2DAE672C" w14:textId="77777777" w:rsidR="00420312" w:rsidRPr="00071499" w:rsidRDefault="00420312">
      <w:pPr>
        <w:pStyle w:val="ConsPlusNormal"/>
        <w:spacing w:before="240"/>
        <w:ind w:firstLine="540"/>
        <w:jc w:val="both"/>
      </w:pPr>
      <w:r w:rsidRPr="00071499">
        <w:t>путем размещения на информационном стенде в помещении уполномоченного органа, в информационных материалах (брошюры, буклеты, листовки, памятки);</w:t>
      </w:r>
    </w:p>
    <w:p w14:paraId="16B8E0F3" w14:textId="77777777" w:rsidR="00420312" w:rsidRPr="00071499" w:rsidRDefault="00420312">
      <w:pPr>
        <w:pStyle w:val="ConsPlusNormal"/>
        <w:spacing w:before="240"/>
        <w:ind w:firstLine="540"/>
        <w:jc w:val="both"/>
      </w:pPr>
      <w:r w:rsidRPr="00071499">
        <w:t>путем публикации информационных материалов в средствах массовой информации;</w:t>
      </w:r>
    </w:p>
    <w:p w14:paraId="4D9A7536" w14:textId="77777777" w:rsidR="00420312" w:rsidRPr="00071499" w:rsidRDefault="00420312">
      <w:pPr>
        <w:pStyle w:val="ConsPlusNormal"/>
        <w:spacing w:before="240"/>
        <w:ind w:firstLine="540"/>
        <w:jc w:val="both"/>
      </w:pPr>
      <w:r w:rsidRPr="00071499">
        <w:t>посредством ответов на письменные обращения;</w:t>
      </w:r>
    </w:p>
    <w:p w14:paraId="398F7587" w14:textId="77777777" w:rsidR="00420312" w:rsidRPr="00071499" w:rsidRDefault="00420312">
      <w:pPr>
        <w:pStyle w:val="ConsPlusNormal"/>
        <w:spacing w:before="240"/>
        <w:ind w:firstLine="540"/>
        <w:jc w:val="both"/>
      </w:pPr>
      <w:r w:rsidRPr="00071499">
        <w:t xml:space="preserve">сотрудником отдела </w:t>
      </w:r>
      <w:r w:rsidR="00EE7A3B">
        <w:t>МФЦ</w:t>
      </w:r>
      <w:r w:rsidRPr="00071499">
        <w:t xml:space="preserve"> в соответствии с </w:t>
      </w:r>
      <w:hyperlink w:anchor="Par397" w:tooltip="6.3.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 w:history="1">
        <w:r w:rsidRPr="00071499">
          <w:t>пунктом 6.3</w:t>
        </w:r>
      </w:hyperlink>
      <w:r w:rsidRPr="00071499">
        <w:t xml:space="preserve"> </w:t>
      </w:r>
      <w:r w:rsidR="006C309E" w:rsidRPr="00071499">
        <w:t xml:space="preserve">настоящего </w:t>
      </w:r>
      <w:r w:rsidRPr="00071499">
        <w:t>административного регламента.</w:t>
      </w:r>
    </w:p>
    <w:p w14:paraId="4F9C9EDF" w14:textId="77777777" w:rsidR="00420312" w:rsidRPr="00071499" w:rsidRDefault="00420312">
      <w:pPr>
        <w:pStyle w:val="ConsPlusNormal"/>
        <w:spacing w:before="240"/>
        <w:ind w:firstLine="540"/>
        <w:jc w:val="both"/>
      </w:pPr>
      <w:r w:rsidRPr="00071499">
        <w:t xml:space="preserve">Ответ на телефонный звонок должен содержать информацию о наименовании органа, в который </w:t>
      </w:r>
      <w:r w:rsidR="004749F3" w:rsidRPr="00071499">
        <w:t>обратился</w:t>
      </w:r>
      <w:r w:rsidRPr="00071499">
        <w:t xml:space="preserve">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14:paraId="4687C141" w14:textId="77777777" w:rsidR="00420312" w:rsidRPr="00071499" w:rsidRDefault="00420312">
      <w:pPr>
        <w:pStyle w:val="ConsPlusNormal"/>
        <w:spacing w:before="240"/>
        <w:ind w:firstLine="540"/>
        <w:jc w:val="both"/>
      </w:pPr>
      <w:r w:rsidRPr="00071499">
        <w:t>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14:paraId="610DB832" w14:textId="77777777" w:rsidR="00420312" w:rsidRPr="00071499" w:rsidRDefault="00420312">
      <w:pPr>
        <w:pStyle w:val="ConsPlusNormal"/>
        <w:spacing w:before="240"/>
        <w:ind w:firstLine="540"/>
        <w:jc w:val="both"/>
      </w:pPr>
      <w:r w:rsidRPr="00071499">
        <w:t>1.3.2. 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 на официальном сайте уполномоченного органа</w:t>
      </w:r>
      <w:r w:rsidR="003C343E" w:rsidRPr="00071499">
        <w:t>,</w:t>
      </w:r>
      <w:r w:rsidRPr="00071499">
        <w:t xml:space="preserve"> ЕПГУ, РПГУ.</w:t>
      </w:r>
    </w:p>
    <w:p w14:paraId="66605158" w14:textId="77777777" w:rsidR="00420312" w:rsidRPr="00071499" w:rsidRDefault="00420312">
      <w:pPr>
        <w:pStyle w:val="ConsPlusNormal"/>
        <w:spacing w:before="240"/>
        <w:ind w:firstLine="540"/>
        <w:jc w:val="both"/>
      </w:pPr>
      <w:r w:rsidRPr="00071499">
        <w:t>Справочная информация о местонахождении, графике работы, контактных телефонах МФЦ, адресе электронной почты МФЦ размещена на официальном сайте МФЦ.</w:t>
      </w:r>
    </w:p>
    <w:p w14:paraId="181D8E7D" w14:textId="77777777" w:rsidR="00420312" w:rsidRPr="00071499" w:rsidRDefault="00420312">
      <w:pPr>
        <w:pStyle w:val="ConsPlusNormal"/>
        <w:jc w:val="both"/>
      </w:pPr>
    </w:p>
    <w:p w14:paraId="40F00C01" w14:textId="77777777" w:rsidR="00420312" w:rsidRPr="00071499" w:rsidRDefault="00420312">
      <w:pPr>
        <w:pStyle w:val="ConsPlusTitle"/>
        <w:jc w:val="center"/>
        <w:outlineLvl w:val="1"/>
        <w:rPr>
          <w:rFonts w:ascii="Times New Roman" w:hAnsi="Times New Roman" w:cs="Times New Roman"/>
          <w:sz w:val="28"/>
          <w:szCs w:val="28"/>
        </w:rPr>
      </w:pPr>
      <w:r w:rsidRPr="00071499">
        <w:rPr>
          <w:rFonts w:ascii="Times New Roman" w:hAnsi="Times New Roman" w:cs="Times New Roman"/>
          <w:sz w:val="28"/>
          <w:szCs w:val="28"/>
        </w:rPr>
        <w:t>2. Стандарт предоставления муниципальной услуги</w:t>
      </w:r>
    </w:p>
    <w:p w14:paraId="54095DDA" w14:textId="77777777" w:rsidR="00420312" w:rsidRPr="00071499" w:rsidRDefault="00420312">
      <w:pPr>
        <w:pStyle w:val="ConsPlusNormal"/>
        <w:jc w:val="both"/>
      </w:pPr>
    </w:p>
    <w:p w14:paraId="066245B9" w14:textId="77777777" w:rsidR="00420312" w:rsidRPr="00071499" w:rsidRDefault="00420312">
      <w:pPr>
        <w:pStyle w:val="ConsPlusNormal"/>
        <w:ind w:firstLine="540"/>
        <w:jc w:val="both"/>
      </w:pPr>
      <w:r w:rsidRPr="00071499">
        <w:t>2.1. Наименование муниципальной услуги.</w:t>
      </w:r>
    </w:p>
    <w:p w14:paraId="03196F4D" w14:textId="7C369669" w:rsidR="00420312" w:rsidRPr="00071499" w:rsidRDefault="00420312">
      <w:pPr>
        <w:pStyle w:val="ConsPlusNormal"/>
        <w:spacing w:before="240"/>
        <w:ind w:firstLine="540"/>
        <w:jc w:val="both"/>
      </w:pPr>
      <w:r w:rsidRPr="00071499">
        <w:t xml:space="preserve">Наименование муниципальной услуги - </w:t>
      </w:r>
      <w:r w:rsidR="00422787">
        <w:t>п</w:t>
      </w:r>
      <w:r w:rsidR="00422787" w:rsidRPr="00422787">
        <w:t>еревод жилого помещения в нежилое помещение и нежилого помещения в жилое</w:t>
      </w:r>
      <w:r w:rsidR="00BA6DF5">
        <w:t xml:space="preserve"> помещение</w:t>
      </w:r>
      <w:r w:rsidR="00A27D57">
        <w:t xml:space="preserve"> на территории Каргопольского муниципального округа Архангельской области.</w:t>
      </w:r>
    </w:p>
    <w:p w14:paraId="01CF8D15" w14:textId="77777777" w:rsidR="00420312" w:rsidRPr="00071499" w:rsidRDefault="00420312">
      <w:pPr>
        <w:pStyle w:val="ConsPlusNormal"/>
        <w:spacing w:before="240"/>
        <w:ind w:firstLine="540"/>
        <w:jc w:val="both"/>
      </w:pPr>
      <w:r w:rsidRPr="00071499">
        <w:lastRenderedPageBreak/>
        <w:t>2.2. Наименование органа, предоставляющего муниципальную услугу.</w:t>
      </w:r>
    </w:p>
    <w:p w14:paraId="12640346" w14:textId="77777777" w:rsidR="00420312" w:rsidRPr="00071499" w:rsidRDefault="00372823">
      <w:pPr>
        <w:pStyle w:val="ConsPlusNormal"/>
        <w:spacing w:before="240"/>
        <w:ind w:firstLine="540"/>
        <w:jc w:val="both"/>
      </w:pPr>
      <w:r w:rsidRPr="00071499">
        <w:t>Орган местного самоуправления</w:t>
      </w:r>
      <w:r w:rsidR="00420312" w:rsidRPr="00071499">
        <w:t>.</w:t>
      </w:r>
    </w:p>
    <w:p w14:paraId="21DE5816" w14:textId="77777777" w:rsidR="00420312" w:rsidRPr="00071499" w:rsidRDefault="00420312">
      <w:pPr>
        <w:pStyle w:val="ConsPlusNormal"/>
        <w:spacing w:before="240"/>
        <w:ind w:firstLine="540"/>
        <w:jc w:val="both"/>
      </w:pPr>
      <w:r w:rsidRPr="00071499">
        <w:t>МФЦ участвует в предоставлении муниципальной услуги в части:</w:t>
      </w:r>
    </w:p>
    <w:p w14:paraId="69E61707" w14:textId="77777777" w:rsidR="00420312" w:rsidRPr="00071499" w:rsidRDefault="00420312">
      <w:pPr>
        <w:pStyle w:val="ConsPlusNormal"/>
        <w:spacing w:before="240"/>
        <w:ind w:firstLine="540"/>
        <w:jc w:val="both"/>
      </w:pPr>
      <w:r w:rsidRPr="00071499">
        <w:t>- информирования по вопросам предоставления муниципальной услуги;</w:t>
      </w:r>
    </w:p>
    <w:p w14:paraId="3B0E69C5" w14:textId="77777777" w:rsidR="00420312" w:rsidRPr="00071499" w:rsidRDefault="00420312">
      <w:pPr>
        <w:pStyle w:val="ConsPlusNormal"/>
        <w:spacing w:before="240"/>
        <w:ind w:firstLine="540"/>
        <w:jc w:val="both"/>
      </w:pPr>
      <w:r w:rsidRPr="00071499">
        <w:t>- приема заявлений и документов, необходимых для предоставления муниципальной услуги;</w:t>
      </w:r>
    </w:p>
    <w:p w14:paraId="32FC7891" w14:textId="77777777" w:rsidR="00420312" w:rsidRPr="00071499" w:rsidRDefault="00420312">
      <w:pPr>
        <w:pStyle w:val="ConsPlusNormal"/>
        <w:spacing w:before="240"/>
        <w:ind w:firstLine="540"/>
        <w:jc w:val="both"/>
      </w:pPr>
      <w:r w:rsidRPr="00071499">
        <w:t>- выдачи результата предоставления муниципальной услуги.</w:t>
      </w:r>
    </w:p>
    <w:p w14:paraId="1AAA2FE4" w14:textId="77777777" w:rsidR="00420312" w:rsidRPr="00071499" w:rsidRDefault="00420312">
      <w:pPr>
        <w:pStyle w:val="ConsPlusNormal"/>
        <w:spacing w:before="240"/>
        <w:ind w:firstLine="540"/>
        <w:jc w:val="both"/>
      </w:pPr>
      <w:r w:rsidRPr="00974E5C">
        <w:t>В предоставлении муниципальной услуги в рамках межведомственного информационного взаимодействия участвует Федеральн</w:t>
      </w:r>
      <w:r w:rsidR="000F25BE" w:rsidRPr="00974E5C">
        <w:t>ая служба</w:t>
      </w:r>
      <w:r w:rsidRPr="00974E5C">
        <w:t xml:space="preserve"> государственной регистрации, кадастра и картографии</w:t>
      </w:r>
      <w:r w:rsidR="003B4B5D" w:rsidRPr="00974E5C">
        <w:t>,</w:t>
      </w:r>
      <w:r w:rsidR="006F2D1E" w:rsidRPr="00974E5C">
        <w:t xml:space="preserve"> </w:t>
      </w:r>
      <w:r w:rsidR="00B8663D">
        <w:t xml:space="preserve">Федеральная налоговая служба, </w:t>
      </w:r>
      <w:r w:rsidR="006F2D1E" w:rsidRPr="00974E5C">
        <w:t>специализированные государственные и муниципальные организ</w:t>
      </w:r>
      <w:r w:rsidR="00974E5C" w:rsidRPr="00974E5C">
        <w:t>ации технической инвентаризации</w:t>
      </w:r>
      <w:r w:rsidR="00846CB8" w:rsidRPr="00974E5C">
        <w:t>.</w:t>
      </w:r>
    </w:p>
    <w:p w14:paraId="0DFBEFCF" w14:textId="0328E41E" w:rsidR="00420312" w:rsidRPr="00071499" w:rsidRDefault="00420312" w:rsidP="00B74BAE">
      <w:pPr>
        <w:pStyle w:val="ConsPlusNormal"/>
        <w:spacing w:before="240"/>
        <w:ind w:firstLine="540"/>
        <w:jc w:val="both"/>
      </w:pPr>
      <w:r w:rsidRPr="00071499">
        <w:t xml:space="preserve">Заявитель вправе подать </w:t>
      </w:r>
      <w:r w:rsidRPr="008958E2">
        <w:t xml:space="preserve">заявление </w:t>
      </w:r>
      <w:r w:rsidR="008142C4" w:rsidRPr="008958E2">
        <w:t>о</w:t>
      </w:r>
      <w:r w:rsidRPr="008958E2">
        <w:t xml:space="preserve"> </w:t>
      </w:r>
      <w:r w:rsidR="008958E2" w:rsidRPr="008958E2">
        <w:t>переводе</w:t>
      </w:r>
      <w:r w:rsidR="008958E2">
        <w:t xml:space="preserve"> помещения</w:t>
      </w:r>
      <w:r w:rsidRPr="00071499">
        <w:t xml:space="preserve"> через МФЦ в соответствии с соглашением о взаимодействии между МФЦ и уполномоченным органом, почтовым отправлением или с помощью ЕПГУ, РПГУ</w:t>
      </w:r>
      <w:r w:rsidR="004F2197">
        <w:t xml:space="preserve"> по форме</w:t>
      </w:r>
      <w:r w:rsidR="006041AF">
        <w:t xml:space="preserve"> в соответствии с П</w:t>
      </w:r>
      <w:r w:rsidR="00B74BAE">
        <w:t>риложени</w:t>
      </w:r>
      <w:r w:rsidR="006041AF">
        <w:t>ем</w:t>
      </w:r>
      <w:r w:rsidR="00B74BAE">
        <w:t xml:space="preserve"> </w:t>
      </w:r>
      <w:r w:rsidR="006041AF">
        <w:t xml:space="preserve">№ 2 </w:t>
      </w:r>
      <w:r w:rsidR="00B74BAE">
        <w:t xml:space="preserve">к </w:t>
      </w:r>
      <w:r w:rsidR="006041AF">
        <w:t xml:space="preserve">настоящему </w:t>
      </w:r>
      <w:r w:rsidR="00B74BAE">
        <w:t>административному регла</w:t>
      </w:r>
      <w:r w:rsidR="00B7434F">
        <w:t>менту.</w:t>
      </w:r>
    </w:p>
    <w:p w14:paraId="152B9199" w14:textId="77777777" w:rsidR="00420312" w:rsidRPr="00071499" w:rsidRDefault="00420312">
      <w:pPr>
        <w:pStyle w:val="ConsPlusNormal"/>
        <w:spacing w:before="240"/>
        <w:ind w:firstLine="540"/>
        <w:jc w:val="both"/>
      </w:pPr>
      <w:r w:rsidRPr="00071499">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14:paraId="437D534E" w14:textId="77777777" w:rsidR="00420312" w:rsidRPr="00071499" w:rsidRDefault="00420312">
      <w:pPr>
        <w:pStyle w:val="ConsPlusNormal"/>
        <w:spacing w:before="240"/>
        <w:ind w:firstLine="540"/>
        <w:jc w:val="both"/>
      </w:pPr>
      <w:r w:rsidRPr="00071499">
        <w:t>2.3. Описание результата предоставления муниципальной услуги.</w:t>
      </w:r>
    </w:p>
    <w:p w14:paraId="39F19E12" w14:textId="77777777" w:rsidR="00420312" w:rsidRDefault="00420312">
      <w:pPr>
        <w:pStyle w:val="ConsPlusNormal"/>
        <w:spacing w:before="240"/>
        <w:ind w:firstLine="540"/>
        <w:jc w:val="both"/>
      </w:pPr>
      <w:r w:rsidRPr="00071499">
        <w:t xml:space="preserve">Результатом предоставления муниципальной услуги является принятое уполномоченным органом решение о </w:t>
      </w:r>
      <w:r w:rsidR="00422787" w:rsidRPr="00422787">
        <w:t>перевод</w:t>
      </w:r>
      <w:r w:rsidR="00C017C0">
        <w:t>е</w:t>
      </w:r>
      <w:r w:rsidR="00422787" w:rsidRPr="00422787">
        <w:t xml:space="preserve"> </w:t>
      </w:r>
      <w:r w:rsidR="00422787">
        <w:t xml:space="preserve">или об отказе в переводе </w:t>
      </w:r>
      <w:r w:rsidR="00422787" w:rsidRPr="00422787">
        <w:t>жилого помещения в нежилое помещение и нежилого помещения в жилое</w:t>
      </w:r>
      <w:r w:rsidR="0050106E">
        <w:t xml:space="preserve"> помещение</w:t>
      </w:r>
      <w:r w:rsidRPr="00071499">
        <w:t>.</w:t>
      </w:r>
    </w:p>
    <w:p w14:paraId="0549DE00" w14:textId="64F1B81D" w:rsidR="00B74BAE" w:rsidRPr="00071499" w:rsidRDefault="00B74BAE">
      <w:pPr>
        <w:pStyle w:val="ConsPlusNormal"/>
        <w:spacing w:before="240"/>
        <w:ind w:firstLine="540"/>
        <w:jc w:val="both"/>
      </w:pPr>
      <w:r>
        <w:t xml:space="preserve">Форма уведомления о переводе (отказе в переводе) жилого (нежилого) помещения в нежилое (жилое) помещение утверждена постановлением Правительства Российской Федерации </w:t>
      </w:r>
      <w:r>
        <w:br/>
        <w:t>от 10 августа 2005 № 502 «Об утверждении формы уведомления о переводе (отказе в переводе) жилого (нежилого) помещения в нежилое (жилое) помещение» (</w:t>
      </w:r>
      <w:r w:rsidR="006041AF">
        <w:t>П</w:t>
      </w:r>
      <w:r>
        <w:t xml:space="preserve">риложение </w:t>
      </w:r>
      <w:r w:rsidR="006041AF">
        <w:t xml:space="preserve">№ 3 </w:t>
      </w:r>
      <w:r>
        <w:t xml:space="preserve">к </w:t>
      </w:r>
      <w:r w:rsidR="006041AF">
        <w:t xml:space="preserve">настоящему </w:t>
      </w:r>
      <w:r>
        <w:t>административному регламенту).</w:t>
      </w:r>
    </w:p>
    <w:p w14:paraId="7DD66815" w14:textId="77777777" w:rsidR="00420312" w:rsidRPr="00071499" w:rsidRDefault="00420312">
      <w:pPr>
        <w:pStyle w:val="ConsPlusNormal"/>
        <w:spacing w:before="240"/>
        <w:ind w:firstLine="540"/>
        <w:jc w:val="both"/>
      </w:pPr>
      <w:r w:rsidRPr="00071499">
        <w:t>Результат предоставления муниципальной услуги может быть получен:</w:t>
      </w:r>
    </w:p>
    <w:p w14:paraId="2563F5C7" w14:textId="77777777" w:rsidR="00420312" w:rsidRPr="00071499" w:rsidRDefault="00420312">
      <w:pPr>
        <w:pStyle w:val="ConsPlusNormal"/>
        <w:spacing w:before="240"/>
        <w:ind w:firstLine="540"/>
        <w:jc w:val="both"/>
      </w:pPr>
      <w:r w:rsidRPr="00071499">
        <w:t xml:space="preserve">- в </w:t>
      </w:r>
      <w:r w:rsidR="003C343E" w:rsidRPr="00071499">
        <w:t>уполномоченном органе местного самоуправления</w:t>
      </w:r>
      <w:r w:rsidRPr="00071499">
        <w:t xml:space="preserve"> на бумажном носителе при личном обращении;</w:t>
      </w:r>
    </w:p>
    <w:p w14:paraId="06D8886C" w14:textId="77777777" w:rsidR="009E5ADB" w:rsidRPr="00071499" w:rsidRDefault="00420312" w:rsidP="009E5ADB">
      <w:pPr>
        <w:pStyle w:val="ConsPlusNormal"/>
        <w:spacing w:before="240"/>
        <w:ind w:firstLine="540"/>
        <w:jc w:val="both"/>
      </w:pPr>
      <w:r w:rsidRPr="00071499">
        <w:t>- в МФЦ на бумажном носителе при личном обращении;</w:t>
      </w:r>
    </w:p>
    <w:p w14:paraId="3BF64265" w14:textId="77777777" w:rsidR="00420312" w:rsidRPr="00071499" w:rsidRDefault="00420312" w:rsidP="009E5ADB">
      <w:pPr>
        <w:pStyle w:val="ConsPlusNormal"/>
        <w:spacing w:before="240"/>
        <w:ind w:firstLine="540"/>
        <w:jc w:val="both"/>
      </w:pPr>
      <w:r w:rsidRPr="00071499">
        <w:t>- почтовым отправлением;</w:t>
      </w:r>
    </w:p>
    <w:p w14:paraId="715DE824" w14:textId="77777777" w:rsidR="00420312" w:rsidRPr="00AB01F3" w:rsidRDefault="00420312">
      <w:pPr>
        <w:pStyle w:val="ConsPlusNormal"/>
        <w:spacing w:before="240"/>
        <w:ind w:firstLine="540"/>
        <w:jc w:val="both"/>
      </w:pPr>
      <w:r w:rsidRPr="00071499">
        <w:t xml:space="preserve">- на ЕПГУ, РПГУ, в том числе в форме электронного документа, подписанного </w:t>
      </w:r>
      <w:r w:rsidRPr="00AB01F3">
        <w:lastRenderedPageBreak/>
        <w:t>электронной подписью.</w:t>
      </w:r>
    </w:p>
    <w:p w14:paraId="3A9FA9E9" w14:textId="77777777" w:rsidR="00420312" w:rsidRPr="00AB01F3" w:rsidRDefault="00420312">
      <w:pPr>
        <w:pStyle w:val="ConsPlusNormal"/>
        <w:spacing w:before="240"/>
        <w:ind w:firstLine="540"/>
        <w:jc w:val="both"/>
      </w:pPr>
      <w:r w:rsidRPr="00AB01F3">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w:t>
      </w:r>
      <w:r w:rsidR="004749F3" w:rsidRPr="00AB01F3">
        <w:t>.</w:t>
      </w:r>
    </w:p>
    <w:p w14:paraId="1A461ACD" w14:textId="101B2F34" w:rsidR="00420312" w:rsidRPr="00AB01F3" w:rsidRDefault="00420312">
      <w:pPr>
        <w:pStyle w:val="ConsPlusNormal"/>
        <w:spacing w:before="240"/>
        <w:ind w:firstLine="540"/>
        <w:jc w:val="both"/>
      </w:pPr>
      <w:r w:rsidRPr="00AB01F3">
        <w:t xml:space="preserve">Уполномоченный орган принимает решение </w:t>
      </w:r>
      <w:r w:rsidR="00422787" w:rsidRPr="00AB01F3">
        <w:t>о перевод</w:t>
      </w:r>
      <w:r w:rsidR="00C017C0" w:rsidRPr="00AB01F3">
        <w:t>е</w:t>
      </w:r>
      <w:r w:rsidR="00422787" w:rsidRPr="00AB01F3">
        <w:t xml:space="preserve"> или об отказе в переводе жилого помещения в нежилое помещение и нежилого помещения в жилое</w:t>
      </w:r>
      <w:r w:rsidR="0050106E" w:rsidRPr="00AB01F3">
        <w:t xml:space="preserve"> помещение</w:t>
      </w:r>
      <w:r w:rsidRPr="00AB01F3">
        <w:t xml:space="preserve"> не позднее </w:t>
      </w:r>
      <w:r w:rsidR="00AB01F3" w:rsidRPr="00AB01F3">
        <w:t>тринадцати рабочих дней</w:t>
      </w:r>
      <w:r w:rsidRPr="00AB01F3">
        <w:t xml:space="preserve"> со дня представления в указанный орган документов, обязанность по представлению которых возложена на заявителя.</w:t>
      </w:r>
    </w:p>
    <w:p w14:paraId="0E7EE512" w14:textId="77777777" w:rsidR="00420312" w:rsidRPr="00071499" w:rsidRDefault="00420312">
      <w:pPr>
        <w:pStyle w:val="ConsPlusNormal"/>
        <w:spacing w:before="240"/>
        <w:ind w:firstLine="540"/>
        <w:jc w:val="both"/>
      </w:pPr>
      <w:r w:rsidRPr="00AB01F3">
        <w:t>В случае подачи документов в МФЦ срок предоставления муниципальной</w:t>
      </w:r>
      <w:r w:rsidRPr="00071499">
        <w:t xml:space="preserve"> услуги исчисляется со дня поступления в уполномоченный орган документов из МФЦ.</w:t>
      </w:r>
    </w:p>
    <w:p w14:paraId="352698AA" w14:textId="77777777" w:rsidR="009C79C9" w:rsidRPr="00071499" w:rsidRDefault="001E694D" w:rsidP="009C79C9">
      <w:pPr>
        <w:pStyle w:val="ConsPlusNormal"/>
        <w:spacing w:before="240"/>
        <w:ind w:firstLine="540"/>
        <w:jc w:val="both"/>
      </w:pPr>
      <w:r w:rsidRPr="00071499">
        <w:t xml:space="preserve">В случае подачи документов через ЕПГУ, РПГУ срок предоставления исчисляется со дня поступления в уполномоченный орган </w:t>
      </w:r>
      <w:r w:rsidR="009C79C9" w:rsidRPr="00071499">
        <w:t>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w:t>
      </w:r>
      <w:r w:rsidR="00502D4C" w:rsidRPr="00071499">
        <w:t xml:space="preserve"> и подключенной к ней региональной системы межведомственного электронного взаимодействия.</w:t>
      </w:r>
    </w:p>
    <w:p w14:paraId="24BB8348" w14:textId="77777777" w:rsidR="00420312" w:rsidRPr="00071499" w:rsidRDefault="00420312">
      <w:pPr>
        <w:pStyle w:val="ConsPlusNormal"/>
        <w:spacing w:before="240"/>
        <w:ind w:firstLine="540"/>
        <w:jc w:val="both"/>
      </w:pPr>
      <w:r w:rsidRPr="00071499">
        <w:t>Приостановление предоставления муниципальной услуги законодательством Российской Федерации не предусмотрено.</w:t>
      </w:r>
    </w:p>
    <w:p w14:paraId="48A82C9C" w14:textId="77777777" w:rsidR="00420312" w:rsidRPr="00071499" w:rsidRDefault="00420312">
      <w:pPr>
        <w:pStyle w:val="ConsPlusNormal"/>
        <w:spacing w:before="240"/>
        <w:ind w:firstLine="540"/>
        <w:jc w:val="both"/>
      </w:pPr>
      <w:r w:rsidRPr="00071499">
        <w:t xml:space="preserve">Срок выдачи документов, являющихся результатом предоставления муниципальной услуги, - </w:t>
      </w:r>
      <w:r w:rsidR="00564308" w:rsidRPr="00071499">
        <w:t>не позднее чем через 3 рабочих дня со дня принятия решения</w:t>
      </w:r>
      <w:r w:rsidR="004212D5" w:rsidRPr="00071499">
        <w:t xml:space="preserve"> в соответствии с </w:t>
      </w:r>
      <w:r w:rsidR="004212D5" w:rsidRPr="003820C0">
        <w:t>пункт</w:t>
      </w:r>
      <w:r w:rsidR="00C017C0">
        <w:t>ом</w:t>
      </w:r>
      <w:r w:rsidR="00846CB8" w:rsidRPr="003820C0">
        <w:t xml:space="preserve"> 3.1.3</w:t>
      </w:r>
      <w:r w:rsidR="004212D5" w:rsidRPr="00071499">
        <w:t xml:space="preserve"> настоящего административного регламента</w:t>
      </w:r>
      <w:r w:rsidRPr="00071499">
        <w:t>.</w:t>
      </w:r>
    </w:p>
    <w:p w14:paraId="76C43323" w14:textId="77777777" w:rsidR="0008006D" w:rsidRPr="00071499" w:rsidRDefault="00420312">
      <w:pPr>
        <w:pStyle w:val="ConsPlusNormal"/>
        <w:spacing w:before="240"/>
        <w:ind w:firstLine="540"/>
        <w:jc w:val="both"/>
      </w:pPr>
      <w:r w:rsidRPr="00071499">
        <w:t>2.5. Нормативные правовые акты, регулирующие предоставление муниципальной услуги.</w:t>
      </w:r>
      <w:r w:rsidR="0008006D" w:rsidRPr="00071499">
        <w:t xml:space="preserve"> </w:t>
      </w:r>
    </w:p>
    <w:p w14:paraId="5FEAB714" w14:textId="77777777" w:rsidR="00420312" w:rsidRPr="00071499" w:rsidRDefault="00420312">
      <w:pPr>
        <w:pStyle w:val="ConsPlusNormal"/>
        <w:spacing w:before="240"/>
        <w:ind w:firstLine="540"/>
        <w:jc w:val="both"/>
      </w:pPr>
      <w:r w:rsidRPr="00071499">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w:t>
      </w:r>
      <w:r w:rsidR="009341C7" w:rsidRPr="00071499">
        <w:t>ается</w:t>
      </w:r>
      <w:r w:rsidRPr="00071499">
        <w:t xml:space="preserve"> на официальном сайте уполномоченного органа, на ЕПГУ</w:t>
      </w:r>
      <w:r w:rsidR="003C343E" w:rsidRPr="00071499">
        <w:t>, РПГУ</w:t>
      </w:r>
      <w:r w:rsidRPr="00071499">
        <w:t>.</w:t>
      </w:r>
    </w:p>
    <w:p w14:paraId="4A7E73B9" w14:textId="77777777" w:rsidR="00420312" w:rsidRPr="00071499" w:rsidRDefault="00420312">
      <w:pPr>
        <w:pStyle w:val="ConsPlusNormal"/>
        <w:spacing w:before="240"/>
        <w:ind w:firstLine="540"/>
        <w:jc w:val="both"/>
      </w:pPr>
      <w:r w:rsidRPr="00071499">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w:t>
      </w:r>
    </w:p>
    <w:p w14:paraId="702A6AE7" w14:textId="77777777" w:rsidR="0008006D" w:rsidRPr="00071499" w:rsidRDefault="0008006D" w:rsidP="0008006D">
      <w:pPr>
        <w:pStyle w:val="ConsPlusNormal"/>
        <w:spacing w:before="240"/>
        <w:ind w:firstLine="540"/>
        <w:jc w:val="both"/>
      </w:pPr>
      <w:r w:rsidRPr="00071499">
        <w:t>2.6. Исчерпывающий перечень документов,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265412EF" w14:textId="77777777" w:rsidR="00420312" w:rsidRPr="00071499" w:rsidRDefault="00420312">
      <w:pPr>
        <w:pStyle w:val="ConsPlusNormal"/>
        <w:spacing w:before="240"/>
        <w:ind w:firstLine="540"/>
        <w:jc w:val="both"/>
      </w:pPr>
      <w:bookmarkStart w:id="0" w:name="Par93"/>
      <w:bookmarkEnd w:id="0"/>
      <w:r w:rsidRPr="00A84ACD">
        <w:t>2.6.1. Исчерпывающий перечень документов, необходимых для предоставления муниципальной услуги.</w:t>
      </w:r>
    </w:p>
    <w:p w14:paraId="02672DC6" w14:textId="77777777" w:rsidR="00420312" w:rsidRDefault="008958E2">
      <w:pPr>
        <w:pStyle w:val="ConsPlusNormal"/>
        <w:spacing w:before="240"/>
        <w:ind w:firstLine="540"/>
        <w:jc w:val="both"/>
      </w:pPr>
      <w:r w:rsidRPr="008958E2">
        <w:t>Исчерпывающий перечень документов, необходимых для предоставления муниципальной услуги, которые заявитель представляет самостоятельно</w:t>
      </w:r>
      <w:r>
        <w:t xml:space="preserve"> </w:t>
      </w:r>
      <w:r w:rsidR="00420312" w:rsidRPr="00071499">
        <w:t>в уполномоченный орган:</w:t>
      </w:r>
    </w:p>
    <w:p w14:paraId="4B53BB54" w14:textId="77777777" w:rsidR="007A0D21" w:rsidRDefault="007A0D21" w:rsidP="007A0D21">
      <w:pPr>
        <w:pStyle w:val="ConsPlusNormal"/>
        <w:spacing w:before="240"/>
        <w:ind w:firstLine="540"/>
        <w:jc w:val="both"/>
      </w:pPr>
      <w:r>
        <w:t>1) заявление о переводе помещения;</w:t>
      </w:r>
    </w:p>
    <w:p w14:paraId="66465A69" w14:textId="77777777" w:rsidR="007A0D21" w:rsidRDefault="0050106E" w:rsidP="0050106E">
      <w:pPr>
        <w:pStyle w:val="ConsPlusNormal"/>
        <w:spacing w:before="240"/>
        <w:ind w:firstLine="567"/>
        <w:jc w:val="both"/>
      </w:pPr>
      <w:r>
        <w:lastRenderedPageBreak/>
        <w:t xml:space="preserve">2) </w:t>
      </w:r>
      <w:r w:rsidR="007A0D21">
        <w:t>правоустанавливающие документы на переводимое помещение (подлинники или засвидетельствованные в нотариальном порядке копии);</w:t>
      </w:r>
    </w:p>
    <w:p w14:paraId="34075745" w14:textId="77777777" w:rsidR="007A0D21" w:rsidRDefault="007A0D21" w:rsidP="007A0D21">
      <w:pPr>
        <w:pStyle w:val="ConsPlusNormal"/>
        <w:spacing w:before="240"/>
        <w:ind w:firstLine="540"/>
        <w:jc w:val="both"/>
      </w:pPr>
      <w:r>
        <w:t>3)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14:paraId="18ABC5D7" w14:textId="77777777" w:rsidR="007A0D21" w:rsidRDefault="007A0D21" w:rsidP="007A0D21">
      <w:pPr>
        <w:pStyle w:val="ConsPlusNormal"/>
        <w:spacing w:before="240"/>
        <w:ind w:firstLine="540"/>
        <w:jc w:val="both"/>
      </w:pPr>
      <w:r>
        <w:t>4) поэтажный план дома, в котором находится переводимое помещение;</w:t>
      </w:r>
    </w:p>
    <w:p w14:paraId="10D17F6F" w14:textId="77777777" w:rsidR="007A0D21" w:rsidRDefault="007A0D21" w:rsidP="007A0D21">
      <w:pPr>
        <w:pStyle w:val="ConsPlusNormal"/>
        <w:spacing w:before="240"/>
        <w:ind w:firstLine="540"/>
        <w:jc w:val="both"/>
      </w:pPr>
      <w:r>
        <w:t>5)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14:paraId="50126CE3" w14:textId="77777777" w:rsidR="007A0D21" w:rsidRDefault="007A0D21" w:rsidP="007A0D21">
      <w:pPr>
        <w:pStyle w:val="ConsPlusNormal"/>
        <w:spacing w:before="240"/>
        <w:ind w:firstLine="540"/>
        <w:jc w:val="both"/>
      </w:pPr>
      <w:r>
        <w:t>6)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14:paraId="6DE816B4" w14:textId="77777777" w:rsidR="007A0D21" w:rsidRPr="00071499" w:rsidRDefault="007A0D21" w:rsidP="00EE7A3B">
      <w:pPr>
        <w:pStyle w:val="ConsPlusNormal"/>
        <w:spacing w:before="240"/>
        <w:ind w:firstLine="540"/>
        <w:jc w:val="both"/>
      </w:pPr>
      <w:r>
        <w:t>7) согласие каждого собственника всех помещений, примыкающих к переводимому помещению, на перевод жилого</w:t>
      </w:r>
      <w:r w:rsidR="00EE7A3B">
        <w:t xml:space="preserve"> помещения в нежилое помещение.</w:t>
      </w:r>
    </w:p>
    <w:p w14:paraId="7BBBFA36" w14:textId="77777777" w:rsidR="00F808CA" w:rsidRDefault="00F808CA" w:rsidP="008F4C33">
      <w:pPr>
        <w:pStyle w:val="ConsPlusNormal"/>
        <w:ind w:firstLine="539"/>
        <w:jc w:val="both"/>
      </w:pPr>
    </w:p>
    <w:p w14:paraId="757AEF83" w14:textId="4DD32DBF" w:rsidR="00F808CA" w:rsidRDefault="00AE2C9C" w:rsidP="008F4C33">
      <w:pPr>
        <w:pStyle w:val="ConsPlusNormal"/>
        <w:ind w:firstLine="539"/>
        <w:jc w:val="both"/>
      </w:pPr>
      <w:r w:rsidRPr="008F4C33">
        <w:t>2</w:t>
      </w:r>
      <w:r w:rsidR="006F401E">
        <w:t>.6.1.1</w:t>
      </w:r>
      <w:r w:rsidR="00D12D71" w:rsidRPr="00D12D71">
        <w:t xml:space="preserve"> В случае направления заявления посредством ЕПГУ, РПГУ,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08436536" w14:textId="77777777" w:rsidR="00F808CA" w:rsidRDefault="00420312" w:rsidP="008F4C33">
      <w:pPr>
        <w:pStyle w:val="ConsPlusNormal"/>
        <w:ind w:firstLine="539"/>
        <w:jc w:val="both"/>
      </w:pPr>
      <w:r w:rsidRPr="00071499">
        <w:t>В случае, если заявление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представитель заявителя вправе представить:</w:t>
      </w:r>
    </w:p>
    <w:p w14:paraId="1C8E7C65" w14:textId="77777777" w:rsidR="00F808CA" w:rsidRDefault="00420312" w:rsidP="008F4C33">
      <w:pPr>
        <w:pStyle w:val="ConsPlusNormal"/>
        <w:ind w:firstLine="539"/>
        <w:jc w:val="both"/>
      </w:pPr>
      <w:r w:rsidRPr="00071499">
        <w:t>- оформленную в соответствии с законодательством Российской Федерации доверенность (для физических лиц);</w:t>
      </w:r>
    </w:p>
    <w:p w14:paraId="2146F5E0" w14:textId="77777777" w:rsidR="00F808CA" w:rsidRDefault="00420312" w:rsidP="008F4C33">
      <w:pPr>
        <w:pStyle w:val="ConsPlusNormal"/>
        <w:ind w:firstLine="539"/>
        <w:jc w:val="both"/>
      </w:pPr>
      <w:r w:rsidRPr="00071499">
        <w:t>- 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14:paraId="1771349F" w14:textId="15E080A1" w:rsidR="007908DD" w:rsidRPr="009F712B" w:rsidRDefault="00D76BC0" w:rsidP="008F4C33">
      <w:pPr>
        <w:pStyle w:val="ConsPlusNormal"/>
        <w:ind w:firstLine="539"/>
        <w:jc w:val="both"/>
      </w:pPr>
      <w:r w:rsidRPr="009F712B">
        <w:t xml:space="preserve">В случае, если заявление подается </w:t>
      </w:r>
      <w:r w:rsidR="00864EF2" w:rsidRPr="009F712B">
        <w:t xml:space="preserve">через представителя заявителя </w:t>
      </w:r>
      <w:r w:rsidRPr="009F712B">
        <w:t>посредством ЕПГУ</w:t>
      </w:r>
      <w:r w:rsidR="00864EF2" w:rsidRPr="009F712B">
        <w:t>,</w:t>
      </w:r>
      <w:r w:rsidRPr="009F712B">
        <w:t xml:space="preserve"> </w:t>
      </w:r>
      <w:r w:rsidR="00864EF2" w:rsidRPr="009F712B">
        <w:t xml:space="preserve">РПГУ, и </w:t>
      </w:r>
      <w:r w:rsidR="00241AFB" w:rsidRPr="009F712B">
        <w:t xml:space="preserve">доверенность представителя заявителя изготовлена в </w:t>
      </w:r>
      <w:r w:rsidR="00864EF2" w:rsidRPr="009F712B">
        <w:t>электронной форме, так</w:t>
      </w:r>
      <w:r w:rsidR="00241AFB" w:rsidRPr="009F712B">
        <w:t>ая</w:t>
      </w:r>
      <w:r w:rsidR="00864EF2" w:rsidRPr="009F712B">
        <w:t xml:space="preserve"> </w:t>
      </w:r>
      <w:r w:rsidR="00241AFB" w:rsidRPr="009F712B">
        <w:t xml:space="preserve">доверенность </w:t>
      </w:r>
      <w:r w:rsidR="00864EF2" w:rsidRPr="009F712B">
        <w:t>долж</w:t>
      </w:r>
      <w:r w:rsidR="00241AFB" w:rsidRPr="009F712B">
        <w:t>на</w:t>
      </w:r>
      <w:r w:rsidR="00864EF2" w:rsidRPr="009F712B">
        <w:t xml:space="preserve"> быть подписан</w:t>
      </w:r>
      <w:r w:rsidR="00241AFB" w:rsidRPr="009F712B">
        <w:t>а</w:t>
      </w:r>
      <w:r w:rsidR="00864EF2" w:rsidRPr="009F712B">
        <w:t xml:space="preserve"> электронной подписью</w:t>
      </w:r>
      <w:r w:rsidR="007908DD" w:rsidRPr="009F712B">
        <w:t>, требования к которой устанавливаются законодательством Российской Федерации, регулирующим отношения в области использования электронных подписей.</w:t>
      </w:r>
    </w:p>
    <w:p w14:paraId="782D466E" w14:textId="3A577712" w:rsidR="00A54B36" w:rsidRPr="009F712B" w:rsidRDefault="007908DD" w:rsidP="008F4C33">
      <w:pPr>
        <w:pStyle w:val="ConsPlusNormal"/>
        <w:ind w:firstLine="539"/>
        <w:jc w:val="both"/>
      </w:pPr>
      <w:r w:rsidRPr="009F712B">
        <w:t xml:space="preserve">Удостоверенная, совершенная или выданная нотариусом доверенность </w:t>
      </w:r>
      <w:r w:rsidR="00A54B36" w:rsidRPr="009F712B">
        <w:t xml:space="preserve">представителя заявителя </w:t>
      </w:r>
      <w:r w:rsidRPr="009F712B">
        <w:t xml:space="preserve">в электронной форме </w:t>
      </w:r>
      <w:r w:rsidR="00A54B36" w:rsidRPr="009F712B">
        <w:t>должна соответствовать требованиям статьи 44.2 Основ законодательства Российской Федерации о нотариате от 11 февраля 1993 года № 4462-1.</w:t>
      </w:r>
    </w:p>
    <w:p w14:paraId="0A26BDB7" w14:textId="77777777" w:rsidR="00863D4D" w:rsidRPr="00071499" w:rsidRDefault="00420312">
      <w:pPr>
        <w:pStyle w:val="ConsPlusNormal"/>
        <w:spacing w:before="240"/>
        <w:ind w:firstLine="540"/>
        <w:jc w:val="both"/>
      </w:pPr>
      <w:bookmarkStart w:id="1" w:name="Par104"/>
      <w:bookmarkEnd w:id="1"/>
      <w:r w:rsidRPr="00071499">
        <w:t xml:space="preserve">2.6.2. </w:t>
      </w:r>
      <w:r w:rsidR="009C79C9" w:rsidRPr="00071499">
        <w:t xml:space="preserve">Заявитель вправе не представлять документы, предусмотренные в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009C79C9" w:rsidRPr="00071499">
          <w:t>подпунктах</w:t>
        </w:r>
      </w:hyperlink>
      <w:r w:rsidR="009C79C9" w:rsidRPr="00071499">
        <w:t xml:space="preserve"> </w:t>
      </w:r>
      <w:hyperlink w:anchor="Par98" w:tooltip="4) технический паспорт переустраиваемого и (или) перепланируемого помещения в многоквартирном доме;" w:history="1">
        <w:r w:rsidR="007A0D21">
          <w:t>3</w:t>
        </w:r>
      </w:hyperlink>
      <w:r w:rsidR="009C79C9" w:rsidRPr="00071499">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7A0D21">
          <w:t>4</w:t>
        </w:r>
        <w:r w:rsidR="009C79C9" w:rsidRPr="00071499">
          <w:t xml:space="preserve"> пункта 2.6.1</w:t>
        </w:r>
      </w:hyperlink>
      <w:r w:rsidR="009C79C9" w:rsidRPr="00071499">
        <w:t xml:space="preserve">, а также в случае, если право на </w:t>
      </w:r>
      <w:r w:rsidR="007A0D21">
        <w:t xml:space="preserve">переводимое помещение </w:t>
      </w:r>
      <w:r w:rsidR="009C79C9" w:rsidRPr="00071499">
        <w:t xml:space="preserve"> зарегистрировано в Едином государственном реестре недвижимости, документы, предусмотренные подпунктом 2 пункта 2.6.1 </w:t>
      </w:r>
      <w:r w:rsidR="00EB0E59" w:rsidRPr="00071499">
        <w:t xml:space="preserve">настоящего </w:t>
      </w:r>
      <w:r w:rsidR="009C79C9" w:rsidRPr="00071499">
        <w:t xml:space="preserve">административного регламента. </w:t>
      </w:r>
    </w:p>
    <w:p w14:paraId="0B48D699" w14:textId="77777777" w:rsidR="00420312" w:rsidRDefault="00863D4D">
      <w:pPr>
        <w:pStyle w:val="ConsPlusNormal"/>
        <w:spacing w:before="240"/>
        <w:ind w:firstLine="540"/>
        <w:jc w:val="both"/>
      </w:pPr>
      <w:r w:rsidRPr="00071499">
        <w:t xml:space="preserve">2.6.3. </w:t>
      </w:r>
      <w:r w:rsidR="00420312" w:rsidRPr="00071499">
        <w:t xml:space="preserve">Документы (их копии или сведения, содержащиеся в них), указанные в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00093E55" w:rsidRPr="00071499">
          <w:t>подпунктах</w:t>
        </w:r>
      </w:hyperlink>
      <w:r w:rsidR="00093E55" w:rsidRPr="00071499">
        <w:t xml:space="preserve"> </w:t>
      </w:r>
      <w:r w:rsidRPr="00071499">
        <w:t xml:space="preserve">2, </w:t>
      </w:r>
      <w:hyperlink w:anchor="Par98" w:tooltip="4) технический паспорт переустраиваемого и (или) перепланируемого помещения в многоквартирном доме;" w:history="1">
        <w:r w:rsidR="007A0D21">
          <w:t>3</w:t>
        </w:r>
      </w:hyperlink>
      <w:r w:rsidR="00420312" w:rsidRPr="00071499">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7A0D21">
          <w:t>4</w:t>
        </w:r>
        <w:r w:rsidR="00420312" w:rsidRPr="00071499">
          <w:t xml:space="preserve"> пункта 2.6.1</w:t>
        </w:r>
      </w:hyperlink>
      <w:r w:rsidRPr="00071499">
        <w:t xml:space="preserve"> </w:t>
      </w:r>
      <w:r w:rsidR="00093E55" w:rsidRPr="00071499">
        <w:t xml:space="preserve">настоящего </w:t>
      </w:r>
      <w:r w:rsidR="00420312" w:rsidRPr="00071499">
        <w:t>административного регламента запрашиваются уполномоченным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представили указанные документы самостоятельно.</w:t>
      </w:r>
    </w:p>
    <w:p w14:paraId="045D5924" w14:textId="77777777" w:rsidR="00A137EC" w:rsidRDefault="00A137EC" w:rsidP="00A137EC">
      <w:pPr>
        <w:pStyle w:val="ConsPlusNormal"/>
        <w:spacing w:before="240"/>
        <w:ind w:firstLine="540"/>
        <w:jc w:val="both"/>
      </w:pPr>
      <w:r>
        <w:t>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w:t>
      </w:r>
    </w:p>
    <w:p w14:paraId="0C317E57" w14:textId="77777777" w:rsidR="00A137EC" w:rsidRPr="00071499" w:rsidRDefault="00A137EC" w:rsidP="00A137EC">
      <w:pPr>
        <w:pStyle w:val="ConsPlusNormal"/>
        <w:spacing w:before="240"/>
        <w:ind w:firstLine="540"/>
        <w:jc w:val="both"/>
      </w:pPr>
      <w:r>
        <w:t>В соответствии с пунктом 2 статьи 40 Жилищного кодекса Российской Федерации,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
    <w:p w14:paraId="61C89549" w14:textId="77777777" w:rsidR="00863D4D" w:rsidRPr="00071499" w:rsidRDefault="00863D4D">
      <w:pPr>
        <w:pStyle w:val="ConsPlusNormal"/>
        <w:spacing w:before="240"/>
        <w:ind w:firstLine="540"/>
        <w:jc w:val="both"/>
      </w:pPr>
      <w:r w:rsidRPr="00071499">
        <w:t xml:space="preserve">Уполномоченный орган, осуществляющий </w:t>
      </w:r>
      <w:r w:rsidR="007A0D21">
        <w:t>перевод помещений</w:t>
      </w:r>
      <w:r w:rsidRPr="00071499">
        <w:t>, не вправе требовать от заявителя представление других документов кроме документов, истребование которых у заявителя допу</w:t>
      </w:r>
      <w:r w:rsidR="00A137EC">
        <w:t>скается в соответствии с пунктом</w:t>
      </w:r>
      <w:r w:rsidRPr="00071499">
        <w:t xml:space="preserve"> 2.6.1 настоящего административного регламента.</w:t>
      </w:r>
    </w:p>
    <w:p w14:paraId="67140EDF" w14:textId="77777777" w:rsidR="00420312" w:rsidRPr="00071499" w:rsidRDefault="00420312">
      <w:pPr>
        <w:pStyle w:val="ConsPlusNormal"/>
        <w:spacing w:before="240"/>
        <w:ind w:firstLine="540"/>
        <w:jc w:val="both"/>
      </w:pPr>
      <w:r w:rsidRPr="00071499">
        <w:t xml:space="preserve">По межведомственным запросам уполномоченного органа, указанных в </w:t>
      </w:r>
      <w:r w:rsidRPr="00C61EE5">
        <w:t>абзаце первом настоящего пункта, документы (их копии или сведения, содержащиеся в них) п</w:t>
      </w:r>
      <w:r w:rsidRPr="00071499">
        <w:t>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w:t>
      </w:r>
      <w:r w:rsidR="00A46539" w:rsidRPr="00071499">
        <w:t xml:space="preserve"> не превышающий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14:paraId="078B7CCC" w14:textId="77777777" w:rsidR="00420312" w:rsidRPr="00071499" w:rsidRDefault="006D046E">
      <w:pPr>
        <w:pStyle w:val="ConsPlusNormal"/>
        <w:spacing w:before="240"/>
        <w:ind w:firstLine="540"/>
        <w:jc w:val="both"/>
      </w:pPr>
      <w:bookmarkStart w:id="2" w:name="Par116"/>
      <w:bookmarkEnd w:id="2"/>
      <w:r w:rsidRPr="00071499">
        <w:t>2.7</w:t>
      </w:r>
      <w:r w:rsidR="00420312" w:rsidRPr="00071499">
        <w:t>. Исчерпывающий перечень оснований для отказа в приеме документов, необходимых для предоставления муниципальной услуги.</w:t>
      </w:r>
    </w:p>
    <w:p w14:paraId="0D3F5449" w14:textId="77777777" w:rsidR="00420312" w:rsidRPr="00071499" w:rsidRDefault="00420312">
      <w:pPr>
        <w:pStyle w:val="ConsPlusNormal"/>
        <w:spacing w:before="240"/>
        <w:ind w:firstLine="540"/>
        <w:jc w:val="both"/>
      </w:pPr>
      <w:r w:rsidRPr="00071499">
        <w:t>Отказ в приеме документов, необходимых для предоставления муниципальной услуги, законодательством Российской Федерации не предусмотрен.</w:t>
      </w:r>
    </w:p>
    <w:p w14:paraId="51913482" w14:textId="77777777" w:rsidR="00420312" w:rsidRPr="00071499" w:rsidRDefault="006D046E">
      <w:pPr>
        <w:pStyle w:val="ConsPlusNormal"/>
        <w:spacing w:before="240"/>
        <w:ind w:firstLine="540"/>
        <w:jc w:val="both"/>
      </w:pPr>
      <w:r w:rsidRPr="00071499">
        <w:t>2.8</w:t>
      </w:r>
      <w:r w:rsidR="00420312" w:rsidRPr="00071499">
        <w:t>. Исчерпывающий перечень оснований для приостановления или отказа в предоставлении муниципальной услуги.</w:t>
      </w:r>
    </w:p>
    <w:p w14:paraId="4A983DB6" w14:textId="77777777" w:rsidR="00420312" w:rsidRPr="00071499" w:rsidRDefault="00420312">
      <w:pPr>
        <w:pStyle w:val="ConsPlusNormal"/>
        <w:spacing w:before="240"/>
        <w:ind w:firstLine="540"/>
        <w:jc w:val="both"/>
      </w:pPr>
      <w:r w:rsidRPr="00071499">
        <w:t>Приостановление предоставления муниципальной услуги законодательством Российской Федерации не предусмотрено.</w:t>
      </w:r>
    </w:p>
    <w:p w14:paraId="4D844AD4" w14:textId="77777777" w:rsidR="00420312" w:rsidRPr="00071499" w:rsidRDefault="00BF5239">
      <w:pPr>
        <w:pStyle w:val="ConsPlusNormal"/>
        <w:spacing w:before="240"/>
        <w:ind w:firstLine="540"/>
        <w:jc w:val="both"/>
      </w:pPr>
      <w:r w:rsidRPr="00BF5239">
        <w:t>Отказ в переводе жилого помещения в нежилое помещение или нежилого помещения в жилое помещение допускается в случа</w:t>
      </w:r>
      <w:r>
        <w:t>е, есл</w:t>
      </w:r>
      <w:r w:rsidRPr="00BF5239">
        <w:t>и</w:t>
      </w:r>
      <w:r w:rsidR="00420312" w:rsidRPr="00BF5239">
        <w:t>:</w:t>
      </w:r>
    </w:p>
    <w:p w14:paraId="67378D71" w14:textId="77777777" w:rsidR="00420312" w:rsidRPr="00071499" w:rsidRDefault="00420312" w:rsidP="002E4447">
      <w:pPr>
        <w:pStyle w:val="ConsPlusNormal"/>
        <w:numPr>
          <w:ilvl w:val="0"/>
          <w:numId w:val="3"/>
        </w:numPr>
        <w:tabs>
          <w:tab w:val="left" w:pos="851"/>
        </w:tabs>
        <w:spacing w:before="240"/>
        <w:ind w:left="0" w:firstLine="540"/>
        <w:jc w:val="both"/>
      </w:pPr>
      <w:r w:rsidRPr="00071499">
        <w:t xml:space="preserve">заявителем не представлены документы, определенные </w:t>
      </w:r>
      <w:hyperlink w:anchor="Par93" w:tooltip="2.6.1. Исчерпывающий перечень документов, необходимых для предоставления муниципальной услуги." w:history="1">
        <w:r w:rsidRPr="00071499">
          <w:t>пунктом 2.6.1</w:t>
        </w:r>
      </w:hyperlink>
      <w:r w:rsidRPr="00071499">
        <w:t xml:space="preserve"> </w:t>
      </w:r>
      <w:r w:rsidR="00E771D9" w:rsidRPr="00071499">
        <w:t xml:space="preserve">настоящего </w:t>
      </w:r>
      <w:r w:rsidRPr="00071499">
        <w:t xml:space="preserve">административного регламента, обязанность по представлению которых с </w:t>
      </w:r>
      <w:r w:rsidR="00F84562" w:rsidRPr="00071499">
        <w:t xml:space="preserve">учетом </w:t>
      </w:r>
      <w:r w:rsidR="00F84562" w:rsidRPr="00C61EE5">
        <w:t>пункта 2.6.3</w:t>
      </w:r>
      <w:r w:rsidR="00F84562" w:rsidRPr="00071499">
        <w:t xml:space="preserve"> </w:t>
      </w:r>
      <w:r w:rsidR="00E771D9" w:rsidRPr="00071499">
        <w:t xml:space="preserve">настоящего </w:t>
      </w:r>
      <w:r w:rsidRPr="00071499">
        <w:t>административного регламента возложена на заявителя;</w:t>
      </w:r>
    </w:p>
    <w:p w14:paraId="593A0D81" w14:textId="77777777" w:rsidR="00420312" w:rsidRPr="00071499" w:rsidRDefault="00420312" w:rsidP="002E4447">
      <w:pPr>
        <w:pStyle w:val="ConsPlusNormal"/>
        <w:tabs>
          <w:tab w:val="left" w:pos="851"/>
        </w:tabs>
        <w:spacing w:before="240"/>
        <w:ind w:firstLine="540"/>
        <w:jc w:val="both"/>
      </w:pPr>
      <w:r w:rsidRPr="00071499">
        <w:lastRenderedPageBreak/>
        <w:t xml:space="preserve">2) поступления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w:t>
      </w:r>
      <w:r w:rsidRPr="00C61EE5">
        <w:t xml:space="preserve">необходимых для </w:t>
      </w:r>
      <w:r w:rsidR="00C61EE5" w:rsidRPr="00C61EE5">
        <w:t>перево</w:t>
      </w:r>
      <w:r w:rsidR="00C61EE5">
        <w:t>да  жилого помещения в нежилое п</w:t>
      </w:r>
      <w:r w:rsidR="00C61EE5" w:rsidRPr="00C61EE5">
        <w:t>омещение или нежилого помещения в жилое</w:t>
      </w:r>
      <w:r w:rsidR="00AF5B48">
        <w:t xml:space="preserve"> помещение</w:t>
      </w:r>
      <w:r w:rsidRPr="00C61EE5">
        <w:t xml:space="preserve"> в соответствии</w:t>
      </w:r>
      <w:r w:rsidRPr="00071499">
        <w:t xml:space="preserve"> с </w:t>
      </w:r>
      <w:hyperlink w:anchor="Par93" w:tooltip="2.6.1. Исчерпывающий перечень документов, необходимых для предоставления муниципальной услуги." w:history="1">
        <w:r w:rsidRPr="00071499">
          <w:t>пунктом 2.6.1</w:t>
        </w:r>
      </w:hyperlink>
      <w:r w:rsidRPr="00071499">
        <w:t xml:space="preserve"> </w:t>
      </w:r>
      <w:r w:rsidR="00E771D9" w:rsidRPr="00071499">
        <w:t xml:space="preserve">настоящего </w:t>
      </w:r>
      <w:r w:rsidRPr="00071499">
        <w:t>административного регламента, если соответствующий документ не был представлен заявителем по собственной инициативе.</w:t>
      </w:r>
      <w:r w:rsidR="00BF5239">
        <w:t xml:space="preserve"> </w:t>
      </w:r>
      <w:r w:rsidRPr="00071499">
        <w:t xml:space="preserve">Отказ в </w:t>
      </w:r>
      <w:r w:rsidR="002F3E33">
        <w:t>переводе жилого помещения в нежилое помещение или нежилого помещения в жилое помещение</w:t>
      </w:r>
      <w:r w:rsidRPr="00071499">
        <w:t xml:space="preserve"> по указанному основанию допускается в случае, если уполномоченный орган после получения ответа на межведомственный запрос уведомил заявителя о получении такого ответа, предложил заявителю представить документ и (или) информацию, необходимые для </w:t>
      </w:r>
      <w:r w:rsidR="002F3E33">
        <w:t>перевода жилого помещения в нежилое помещение или нежилого помещения в жилое помещение</w:t>
      </w:r>
      <w:r w:rsidRPr="00071499">
        <w:t xml:space="preserve">, предусмотренные </w:t>
      </w:r>
      <w:hyperlink w:anchor="Par93" w:tooltip="2.6.1. Исчерпывающий перечень документов, необходимых для предоставления муниципальной услуги." w:history="1">
        <w:r w:rsidRPr="00071499">
          <w:t>пунктом 2.6.1</w:t>
        </w:r>
      </w:hyperlink>
      <w:r w:rsidRPr="00071499">
        <w:t xml:space="preserve"> </w:t>
      </w:r>
      <w:r w:rsidR="00E771D9" w:rsidRPr="00071499">
        <w:t xml:space="preserve">настоящего </w:t>
      </w:r>
      <w:r w:rsidRPr="00071499">
        <w:t>административного регламента, и не получил такие документ и (или) информацию в течение пятнадцати рабочих дней со дня направления уведомления;</w:t>
      </w:r>
    </w:p>
    <w:p w14:paraId="2324E575" w14:textId="77777777" w:rsidR="00420312" w:rsidRPr="00071499" w:rsidRDefault="00420312">
      <w:pPr>
        <w:pStyle w:val="ConsPlusNormal"/>
        <w:spacing w:before="240"/>
        <w:ind w:firstLine="540"/>
        <w:jc w:val="both"/>
      </w:pPr>
      <w:r w:rsidRPr="00071499">
        <w:t>3) представления документов</w:t>
      </w:r>
      <w:r w:rsidR="00BF5239">
        <w:t>,</w:t>
      </w:r>
      <w:r w:rsidRPr="00071499">
        <w:t xml:space="preserve"> </w:t>
      </w:r>
      <w:r w:rsidR="00BF5239" w:rsidRPr="00BF5239">
        <w:t>определенны</w:t>
      </w:r>
      <w:r w:rsidR="00BF5239">
        <w:t>х</w:t>
      </w:r>
      <w:r w:rsidR="00BF5239" w:rsidRPr="00BF5239">
        <w:t xml:space="preserve"> пунктом 2.6.1 настоящего административного регламента </w:t>
      </w:r>
      <w:r w:rsidRPr="00071499">
        <w:t>в ненадлежащий орган;</w:t>
      </w:r>
    </w:p>
    <w:p w14:paraId="598379F1" w14:textId="77777777" w:rsidR="002F3E33" w:rsidRDefault="00420312">
      <w:pPr>
        <w:pStyle w:val="ConsPlusNormal"/>
        <w:spacing w:before="240"/>
        <w:ind w:firstLine="540"/>
        <w:jc w:val="both"/>
      </w:pPr>
      <w:r w:rsidRPr="003B24FB">
        <w:t xml:space="preserve">4) </w:t>
      </w:r>
      <w:r w:rsidR="003B24FB" w:rsidRPr="003B24FB">
        <w:t>несоблюдение предусмотренных статьей 22 Жилищного кодекса условий перевода помещения</w:t>
      </w:r>
      <w:r w:rsidR="00BA6DF5">
        <w:t>, а именно:</w:t>
      </w:r>
    </w:p>
    <w:p w14:paraId="23E9F47C" w14:textId="77777777" w:rsidR="00D019ED" w:rsidRDefault="00C856E4">
      <w:pPr>
        <w:pStyle w:val="ConsPlusNormal"/>
        <w:spacing w:before="240"/>
        <w:ind w:firstLine="540"/>
        <w:jc w:val="both"/>
      </w:pPr>
      <w:r>
        <w:t>а</w:t>
      </w:r>
      <w:r w:rsidR="00BA6DF5">
        <w:t>)</w:t>
      </w:r>
      <w:r>
        <w:t>.</w:t>
      </w:r>
      <w:r w:rsidR="00D019ED">
        <w:t xml:space="preserve"> </w:t>
      </w:r>
      <w:r w:rsidR="00D019ED" w:rsidRPr="00D019ED">
        <w:t>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(при переводе жилого помещения в нежилое помещение)</w:t>
      </w:r>
      <w:r w:rsidR="00100F65">
        <w:t>;</w:t>
      </w:r>
    </w:p>
    <w:p w14:paraId="6154FC08" w14:textId="77777777" w:rsidR="00D019ED" w:rsidRDefault="00C856E4">
      <w:pPr>
        <w:pStyle w:val="ConsPlusNormal"/>
        <w:spacing w:before="240"/>
        <w:ind w:firstLine="540"/>
        <w:jc w:val="both"/>
      </w:pPr>
      <w:r>
        <w:t>б)</w:t>
      </w:r>
      <w:r w:rsidR="00D019ED">
        <w:t>.</w:t>
      </w:r>
      <w:r w:rsidR="00D019ED" w:rsidRPr="00D019ED">
        <w:t xml:space="preserve">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(при переводе жилого помещения в нежилое помещение);</w:t>
      </w:r>
    </w:p>
    <w:p w14:paraId="1455A796" w14:textId="77777777" w:rsidR="00D019ED" w:rsidRDefault="00C856E4">
      <w:pPr>
        <w:pStyle w:val="ConsPlusNormal"/>
        <w:spacing w:before="240"/>
        <w:ind w:firstLine="540"/>
        <w:jc w:val="both"/>
      </w:pPr>
      <w:r>
        <w:t>в).</w:t>
      </w:r>
      <w:r w:rsidR="00D019ED">
        <w:t xml:space="preserve"> если </w:t>
      </w:r>
      <w:r w:rsidR="00D019ED" w:rsidRPr="00D019ED">
        <w:t>право собственности на переводимое помещение обременено правами каких-либо лиц</w:t>
      </w:r>
      <w:r w:rsidR="00D019ED">
        <w:t>;</w:t>
      </w:r>
    </w:p>
    <w:p w14:paraId="350ACF74" w14:textId="77777777" w:rsidR="005C006B" w:rsidRDefault="00C856E4" w:rsidP="005C006B">
      <w:pPr>
        <w:pStyle w:val="ConsPlusNormal"/>
        <w:spacing w:before="240"/>
        <w:ind w:firstLine="540"/>
        <w:jc w:val="both"/>
      </w:pPr>
      <w:r>
        <w:t>г)</w:t>
      </w:r>
      <w:r w:rsidR="005C006B">
        <w:t xml:space="preserve">. если после </w:t>
      </w:r>
      <w:r w:rsidR="005C006B" w:rsidRPr="005C006B">
        <w:t>перевода из жилого помещения в нежилое помещение исключена возможность доступа с использованием помещений, обеспечивающих доступ к жилым помещениям</w:t>
      </w:r>
      <w:r w:rsidR="005C006B">
        <w:t>;</w:t>
      </w:r>
    </w:p>
    <w:p w14:paraId="7AC56430" w14:textId="77777777" w:rsidR="00BA6DF5" w:rsidRDefault="00C856E4" w:rsidP="005C006B">
      <w:pPr>
        <w:pStyle w:val="ConsPlusNormal"/>
        <w:spacing w:before="240"/>
        <w:ind w:firstLine="540"/>
        <w:jc w:val="both"/>
      </w:pPr>
      <w:r>
        <w:t>д)</w:t>
      </w:r>
      <w:r w:rsidR="00BA6DF5">
        <w:t xml:space="preserve">. </w:t>
      </w:r>
      <w:r w:rsidR="00BA6DF5" w:rsidRPr="00BA6DF5">
        <w:t xml:space="preserve">если при переводе квартиры </w:t>
      </w:r>
      <w:r w:rsidR="0050106E" w:rsidRPr="00BA6DF5">
        <w:t xml:space="preserve">в многоквартирном доме </w:t>
      </w:r>
      <w:r w:rsidR="00BA6DF5" w:rsidRPr="00BA6DF5">
        <w:t xml:space="preserve">в нежилое помещение не соблюдены </w:t>
      </w:r>
      <w:r w:rsidR="0050106E">
        <w:t xml:space="preserve">следующие </w:t>
      </w:r>
      <w:r w:rsidR="00BA6DF5" w:rsidRPr="00BA6DF5">
        <w:t>требования:</w:t>
      </w:r>
    </w:p>
    <w:p w14:paraId="01A1777C" w14:textId="28312C52" w:rsidR="00C856E4" w:rsidRDefault="00C856E4" w:rsidP="002E4447">
      <w:pPr>
        <w:pStyle w:val="ConsPlusNormal"/>
        <w:tabs>
          <w:tab w:val="left" w:pos="851"/>
        </w:tabs>
        <w:spacing w:before="240"/>
        <w:ind w:firstLine="540"/>
        <w:jc w:val="both"/>
      </w:pPr>
      <w:r>
        <w:t xml:space="preserve">- </w:t>
      </w:r>
      <w:r w:rsidR="002E4447">
        <w:t xml:space="preserve">   </w:t>
      </w:r>
      <w:r>
        <w:t>квартира расположена на первом этаже указанного дома;</w:t>
      </w:r>
    </w:p>
    <w:p w14:paraId="2A716ED8" w14:textId="77777777" w:rsidR="00BA6DF5" w:rsidRDefault="00C856E4" w:rsidP="002E4447">
      <w:pPr>
        <w:pStyle w:val="ConsPlusNormal"/>
        <w:tabs>
          <w:tab w:val="left" w:pos="851"/>
        </w:tabs>
        <w:spacing w:before="240"/>
        <w:ind w:firstLine="540"/>
        <w:jc w:val="both"/>
      </w:pPr>
      <w:r>
        <w:t>- квартира расположена выше первого этажа указанного дома, но помещения, расположенные непосредственно под квартирой, переводимой в нежилое помещение, не являются жилыми;</w:t>
      </w:r>
    </w:p>
    <w:p w14:paraId="5CB6210C" w14:textId="77777777" w:rsidR="00C856E4" w:rsidRDefault="00C856E4" w:rsidP="00C856E4">
      <w:pPr>
        <w:pStyle w:val="ConsPlusNormal"/>
        <w:spacing w:before="240"/>
        <w:ind w:firstLine="540"/>
        <w:jc w:val="both"/>
      </w:pPr>
      <w:r>
        <w:t xml:space="preserve">е) </w:t>
      </w:r>
      <w:r w:rsidR="00F64294">
        <w:t xml:space="preserve">также </w:t>
      </w:r>
      <w:r>
        <w:t>не допускается:</w:t>
      </w:r>
    </w:p>
    <w:p w14:paraId="521EA0C3" w14:textId="77777777" w:rsidR="0050106E" w:rsidRDefault="0050106E" w:rsidP="00C856E4">
      <w:pPr>
        <w:pStyle w:val="ConsPlusNormal"/>
        <w:spacing w:before="240"/>
        <w:ind w:firstLine="540"/>
        <w:jc w:val="both"/>
      </w:pPr>
    </w:p>
    <w:p w14:paraId="7C0A4170" w14:textId="77777777" w:rsidR="00D84456" w:rsidRDefault="00C856E4" w:rsidP="00D84456">
      <w:pPr>
        <w:spacing w:after="0" w:line="240" w:lineRule="auto"/>
        <w:ind w:firstLine="540"/>
        <w:jc w:val="both"/>
        <w:rPr>
          <w:rFonts w:ascii="Times New Roman" w:hAnsi="Times New Roman"/>
          <w:color w:val="000000"/>
          <w:sz w:val="24"/>
          <w:szCs w:val="24"/>
        </w:rPr>
      </w:pPr>
      <w:r>
        <w:t>-</w:t>
      </w:r>
      <w:r w:rsidRPr="00C856E4">
        <w:t xml:space="preserve"> </w:t>
      </w:r>
      <w:r>
        <w:rPr>
          <w:rFonts w:ascii="Times New Roman" w:hAnsi="Times New Roman"/>
          <w:sz w:val="24"/>
          <w:szCs w:val="24"/>
        </w:rPr>
        <w:t>п</w:t>
      </w:r>
      <w:r w:rsidRPr="00C856E4">
        <w:rPr>
          <w:rFonts w:ascii="Times New Roman" w:hAnsi="Times New Roman"/>
          <w:sz w:val="24"/>
          <w:szCs w:val="24"/>
        </w:rPr>
        <w:t>еревод жилого помещения в наемном доме социального использования в нежилое помещение</w:t>
      </w:r>
      <w:r w:rsidR="00E6328C">
        <w:rPr>
          <w:rFonts w:ascii="Times New Roman" w:hAnsi="Times New Roman"/>
          <w:sz w:val="24"/>
          <w:szCs w:val="24"/>
        </w:rPr>
        <w:t>;</w:t>
      </w:r>
      <w:r w:rsidRPr="00C856E4">
        <w:rPr>
          <w:rFonts w:ascii="Times New Roman" w:hAnsi="Times New Roman"/>
          <w:sz w:val="24"/>
          <w:szCs w:val="24"/>
        </w:rPr>
        <w:t xml:space="preserve"> </w:t>
      </w:r>
    </w:p>
    <w:p w14:paraId="307D5568" w14:textId="77777777" w:rsidR="007502F3" w:rsidRDefault="00D84456" w:rsidP="00790237">
      <w:pPr>
        <w:spacing w:after="0" w:line="240" w:lineRule="auto"/>
        <w:ind w:firstLine="540"/>
        <w:jc w:val="both"/>
        <w:rPr>
          <w:rFonts w:ascii="Times New Roman" w:hAnsi="Times New Roman"/>
          <w:sz w:val="24"/>
          <w:szCs w:val="24"/>
        </w:rPr>
      </w:pPr>
      <w:r>
        <w:rPr>
          <w:rFonts w:ascii="Times New Roman" w:hAnsi="Times New Roman"/>
          <w:color w:val="000000"/>
          <w:sz w:val="24"/>
          <w:szCs w:val="24"/>
        </w:rPr>
        <w:lastRenderedPageBreak/>
        <w:t xml:space="preserve">- </w:t>
      </w:r>
      <w:r>
        <w:rPr>
          <w:rFonts w:ascii="Times New Roman" w:hAnsi="Times New Roman"/>
          <w:sz w:val="24"/>
          <w:szCs w:val="24"/>
        </w:rPr>
        <w:t>п</w:t>
      </w:r>
      <w:r w:rsidR="00C856E4" w:rsidRPr="00C856E4">
        <w:rPr>
          <w:rFonts w:ascii="Times New Roman" w:hAnsi="Times New Roman"/>
          <w:sz w:val="24"/>
          <w:szCs w:val="24"/>
        </w:rPr>
        <w:t>еревод жилого помещения в нежилое помещение в целях осущест</w:t>
      </w:r>
      <w:r w:rsidR="00E6328C">
        <w:rPr>
          <w:rFonts w:ascii="Times New Roman" w:hAnsi="Times New Roman"/>
          <w:sz w:val="24"/>
          <w:szCs w:val="24"/>
        </w:rPr>
        <w:t>вления религиозной деятельности;</w:t>
      </w:r>
    </w:p>
    <w:p w14:paraId="53424A07" w14:textId="00758256" w:rsidR="00E6328C" w:rsidRPr="00790237" w:rsidRDefault="00E6328C" w:rsidP="00790237">
      <w:pPr>
        <w:spacing w:after="0" w:line="240" w:lineRule="auto"/>
        <w:ind w:firstLine="540"/>
        <w:jc w:val="both"/>
        <w:rPr>
          <w:rFonts w:ascii="Times New Roman" w:hAnsi="Times New Roman"/>
          <w:sz w:val="24"/>
          <w:szCs w:val="24"/>
        </w:rPr>
      </w:pPr>
      <w:r>
        <w:rPr>
          <w:rFonts w:ascii="Times New Roman" w:hAnsi="Times New Roman"/>
          <w:sz w:val="24"/>
          <w:szCs w:val="24"/>
        </w:rPr>
        <w:t>- п</w:t>
      </w:r>
      <w:r w:rsidRPr="00E6328C">
        <w:rPr>
          <w:rFonts w:ascii="Times New Roman" w:hAnsi="Times New Roman"/>
          <w:sz w:val="24"/>
          <w:szCs w:val="24"/>
        </w:rPr>
        <w:t xml:space="preserve">еревод нежилого помещения в жилое помещение </w:t>
      </w:r>
      <w:r w:rsidR="00EC433F">
        <w:rPr>
          <w:rFonts w:ascii="Times New Roman" w:hAnsi="Times New Roman"/>
          <w:sz w:val="24"/>
          <w:szCs w:val="24"/>
        </w:rPr>
        <w:t xml:space="preserve">если такое помещение не отвечает </w:t>
      </w:r>
      <w:r>
        <w:rPr>
          <w:rFonts w:ascii="Times New Roman" w:hAnsi="Times New Roman"/>
          <w:sz w:val="24"/>
          <w:szCs w:val="24"/>
        </w:rPr>
        <w:t xml:space="preserve">требованиям, </w:t>
      </w:r>
      <w:r w:rsidRPr="00E6328C">
        <w:rPr>
          <w:rFonts w:ascii="Times New Roman" w:hAnsi="Times New Roman"/>
          <w:sz w:val="24"/>
          <w:szCs w:val="24"/>
        </w:rPr>
        <w:t>установленным</w:t>
      </w:r>
      <w:r>
        <w:rPr>
          <w:rFonts w:ascii="Times New Roman" w:hAnsi="Times New Roman"/>
          <w:sz w:val="24"/>
          <w:szCs w:val="24"/>
        </w:rPr>
        <w:t xml:space="preserve"> </w:t>
      </w:r>
      <w:r w:rsidRPr="00E6328C">
        <w:rPr>
          <w:rFonts w:ascii="Times New Roman" w:hAnsi="Times New Roman"/>
          <w:sz w:val="24"/>
          <w:szCs w:val="24"/>
        </w:rPr>
        <w:t>Постанов</w:t>
      </w:r>
      <w:r>
        <w:rPr>
          <w:rFonts w:ascii="Times New Roman" w:hAnsi="Times New Roman"/>
          <w:sz w:val="24"/>
          <w:szCs w:val="24"/>
        </w:rPr>
        <w:t>ление</w:t>
      </w:r>
      <w:r w:rsidR="00C77EBE">
        <w:rPr>
          <w:rFonts w:ascii="Times New Roman" w:hAnsi="Times New Roman"/>
          <w:sz w:val="24"/>
          <w:szCs w:val="24"/>
        </w:rPr>
        <w:t>м</w:t>
      </w:r>
      <w:r>
        <w:rPr>
          <w:rFonts w:ascii="Times New Roman" w:hAnsi="Times New Roman"/>
          <w:sz w:val="24"/>
          <w:szCs w:val="24"/>
        </w:rPr>
        <w:t xml:space="preserve"> Правительства РФ от 28 января </w:t>
      </w:r>
      <w:r w:rsidRPr="00E6328C">
        <w:rPr>
          <w:rFonts w:ascii="Times New Roman" w:hAnsi="Times New Roman"/>
          <w:sz w:val="24"/>
          <w:szCs w:val="24"/>
        </w:rPr>
        <w:t>2006</w:t>
      </w:r>
      <w:r>
        <w:rPr>
          <w:rFonts w:ascii="Times New Roman" w:hAnsi="Times New Roman"/>
          <w:sz w:val="24"/>
          <w:szCs w:val="24"/>
        </w:rPr>
        <w:t xml:space="preserve"> г.  № 47 «</w:t>
      </w:r>
      <w:r w:rsidRPr="00E6328C">
        <w:rPr>
          <w:rFonts w:ascii="Times New Roman" w:hAnsi="Times New Roman"/>
          <w:sz w:val="24"/>
          <w:szCs w:val="24"/>
        </w:rPr>
        <w:t>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Pr>
          <w:rFonts w:ascii="Times New Roman" w:hAnsi="Times New Roman"/>
          <w:sz w:val="24"/>
          <w:szCs w:val="24"/>
        </w:rPr>
        <w:t>»</w:t>
      </w:r>
      <w:r w:rsidR="00EC433F">
        <w:rPr>
          <w:rFonts w:ascii="Times New Roman" w:hAnsi="Times New Roman"/>
          <w:sz w:val="24"/>
          <w:szCs w:val="24"/>
        </w:rPr>
        <w:t xml:space="preserve"> или отсутствует возможность обеспечить соответствие такого помещения установленным требованиям.</w:t>
      </w:r>
    </w:p>
    <w:p w14:paraId="311EC0D1" w14:textId="77777777" w:rsidR="00420312" w:rsidRPr="00071499" w:rsidRDefault="002F3E33">
      <w:pPr>
        <w:pStyle w:val="ConsPlusNormal"/>
        <w:spacing w:before="240"/>
        <w:ind w:firstLine="540"/>
        <w:jc w:val="both"/>
      </w:pPr>
      <w:r>
        <w:t xml:space="preserve">5) </w:t>
      </w:r>
      <w:r w:rsidR="00420312" w:rsidRPr="00071499">
        <w:t>несоответствия проекта переустройства и (или) перепланировки помещения в многоквартирном доме требованиям законодательства.</w:t>
      </w:r>
    </w:p>
    <w:p w14:paraId="03D7D657" w14:textId="77777777" w:rsidR="00420312" w:rsidRPr="00071499" w:rsidRDefault="00420312">
      <w:pPr>
        <w:pStyle w:val="ConsPlusNormal"/>
        <w:spacing w:before="240"/>
        <w:ind w:firstLine="540"/>
        <w:jc w:val="both"/>
      </w:pPr>
      <w:r w:rsidRPr="00071499">
        <w:t xml:space="preserve">Неполучение или несвоевременное получение документов, указанных в </w:t>
      </w:r>
      <w:hyperlink w:anchor="Par93" w:tooltip="2.6.1. Исчерпывающий перечень документов, необходимых для предоставления муниципальной услуги." w:history="1">
        <w:r w:rsidRPr="00071499">
          <w:t>пункте 2.6.1</w:t>
        </w:r>
      </w:hyperlink>
      <w:r w:rsidRPr="00071499">
        <w:t xml:space="preserve">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w:t>
      </w:r>
      <w:r w:rsidR="00C61EE5" w:rsidRPr="00C61EE5">
        <w:t>перевод</w:t>
      </w:r>
      <w:r w:rsidR="00C61EE5">
        <w:t>е</w:t>
      </w:r>
      <w:r w:rsidR="00C61EE5" w:rsidRPr="00C61EE5">
        <w:t xml:space="preserve"> жилого помещения в нежилое помещение или нежилого помещения в жилое помещение</w:t>
      </w:r>
      <w:r w:rsidR="00C61EE5">
        <w:t>.</w:t>
      </w:r>
    </w:p>
    <w:p w14:paraId="0A4674DE" w14:textId="77777777" w:rsidR="00420312" w:rsidRPr="00071499" w:rsidRDefault="00420312">
      <w:pPr>
        <w:pStyle w:val="ConsPlusNormal"/>
        <w:spacing w:before="240"/>
        <w:ind w:firstLine="540"/>
        <w:jc w:val="both"/>
      </w:pPr>
      <w:bookmarkStart w:id="3" w:name="Par127"/>
      <w:bookmarkEnd w:id="3"/>
      <w:r w:rsidRPr="00071499">
        <w:t>2.</w:t>
      </w:r>
      <w:r w:rsidR="006D046E" w:rsidRPr="00071499">
        <w:t>9</w:t>
      </w:r>
      <w:r w:rsidRPr="00071499">
        <w:t>.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14:paraId="4BFE1109" w14:textId="77777777" w:rsidR="00420312" w:rsidRPr="00071499" w:rsidRDefault="00420312">
      <w:pPr>
        <w:pStyle w:val="ConsPlusNormal"/>
        <w:spacing w:before="240"/>
        <w:ind w:firstLine="540"/>
        <w:jc w:val="both"/>
      </w:pPr>
      <w:r w:rsidRPr="00071499">
        <w:t>Услуги, которые являются необходимыми и обязательными для предоставления муниципальной услуги:</w:t>
      </w:r>
    </w:p>
    <w:p w14:paraId="6CE05C6F" w14:textId="77777777" w:rsidR="009707CE" w:rsidRDefault="009707CE" w:rsidP="002E4447">
      <w:pPr>
        <w:pStyle w:val="ConsPlusNormal"/>
        <w:numPr>
          <w:ilvl w:val="0"/>
          <w:numId w:val="4"/>
        </w:numPr>
        <w:tabs>
          <w:tab w:val="left" w:pos="993"/>
        </w:tabs>
        <w:spacing w:before="240"/>
        <w:ind w:left="0" w:firstLine="540"/>
        <w:jc w:val="both"/>
      </w:pPr>
      <w:r w:rsidRPr="009707CE">
        <w:t>услуга по подготовке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r>
        <w:t>;</w:t>
      </w:r>
    </w:p>
    <w:p w14:paraId="76470A2D" w14:textId="77777777" w:rsidR="00411E28" w:rsidRPr="00071499" w:rsidRDefault="00B3538D" w:rsidP="002E4447">
      <w:pPr>
        <w:pStyle w:val="ConsPlusNormal"/>
        <w:numPr>
          <w:ilvl w:val="0"/>
          <w:numId w:val="4"/>
        </w:numPr>
        <w:tabs>
          <w:tab w:val="left" w:pos="993"/>
        </w:tabs>
        <w:spacing w:before="240"/>
        <w:ind w:left="0" w:firstLine="540"/>
        <w:jc w:val="both"/>
      </w:pPr>
      <w:r>
        <w:t>оформление документа, удостоверяющего права (полномочия) представителя, в случае, если за предоставлением услуги обращается представитель заявителя;</w:t>
      </w:r>
    </w:p>
    <w:p w14:paraId="1E5E6A4B" w14:textId="77777777" w:rsidR="00420312" w:rsidRPr="009707CE" w:rsidRDefault="00420312">
      <w:pPr>
        <w:pStyle w:val="ConsPlusNormal"/>
        <w:spacing w:before="240"/>
        <w:ind w:firstLine="540"/>
        <w:jc w:val="both"/>
      </w:pPr>
      <w:r w:rsidRPr="009707CE">
        <w:t>2.1</w:t>
      </w:r>
      <w:r w:rsidR="00920913" w:rsidRPr="009707CE">
        <w:t>0</w:t>
      </w:r>
      <w:r w:rsidRPr="009707CE">
        <w:t>. Порядок, размер и основания взимания государственной пошлины или иной платы, взимаемой за предоставление муниципальной услуги.</w:t>
      </w:r>
    </w:p>
    <w:p w14:paraId="27208229" w14:textId="77777777" w:rsidR="00420312" w:rsidRPr="009707CE" w:rsidRDefault="00420312">
      <w:pPr>
        <w:pStyle w:val="ConsPlusNormal"/>
        <w:spacing w:before="240"/>
        <w:ind w:firstLine="540"/>
        <w:jc w:val="both"/>
      </w:pPr>
      <w:r w:rsidRPr="009707CE">
        <w:t>Предоставление муниципальной услуги осуществляется бесплатно</w:t>
      </w:r>
      <w:r w:rsidR="00E13A60" w:rsidRPr="009707CE">
        <w:t>, государственная пошлина не уплачивается</w:t>
      </w:r>
      <w:r w:rsidRPr="009707CE">
        <w:t>.</w:t>
      </w:r>
    </w:p>
    <w:p w14:paraId="252E1A3D" w14:textId="77777777" w:rsidR="00420312" w:rsidRPr="003820C0" w:rsidRDefault="00420312">
      <w:pPr>
        <w:pStyle w:val="ConsPlusNormal"/>
        <w:spacing w:before="240"/>
        <w:ind w:firstLine="540"/>
        <w:jc w:val="both"/>
      </w:pPr>
      <w:r w:rsidRPr="003820C0">
        <w:t>2.1</w:t>
      </w:r>
      <w:r w:rsidR="00920913" w:rsidRPr="003820C0">
        <w:t>1</w:t>
      </w:r>
      <w:r w:rsidRPr="003820C0">
        <w:t>.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14:paraId="74B16A9A" w14:textId="77777777" w:rsidR="00420312" w:rsidRPr="00071499" w:rsidRDefault="00420312">
      <w:pPr>
        <w:pStyle w:val="ConsPlusNormal"/>
        <w:spacing w:before="240"/>
        <w:ind w:firstLine="540"/>
        <w:jc w:val="both"/>
      </w:pPr>
      <w:r w:rsidRPr="003820C0">
        <w:t xml:space="preserve">Порядок, размер и основания взимания платы за предоставление услуг, указанных </w:t>
      </w:r>
      <w:r w:rsidR="003820C0" w:rsidRPr="003820C0">
        <w:t>в пункте</w:t>
      </w:r>
      <w:r w:rsidR="00920913" w:rsidRPr="003820C0">
        <w:t xml:space="preserve"> 2.9 </w:t>
      </w:r>
      <w:r w:rsidR="006C309E" w:rsidRPr="003820C0">
        <w:t xml:space="preserve">настоящего </w:t>
      </w:r>
      <w:r w:rsidRPr="003820C0">
        <w:t>административного регламента, определяется организациями, предоставляющими данные услуги.</w:t>
      </w:r>
    </w:p>
    <w:p w14:paraId="55538AFB" w14:textId="77777777" w:rsidR="00420312" w:rsidRPr="00071499" w:rsidRDefault="00420312">
      <w:pPr>
        <w:pStyle w:val="ConsPlusNormal"/>
        <w:spacing w:before="240"/>
        <w:ind w:firstLine="540"/>
        <w:jc w:val="both"/>
      </w:pPr>
      <w:r w:rsidRPr="00071499">
        <w:t>2.1</w:t>
      </w:r>
      <w:r w:rsidR="00920913" w:rsidRPr="00071499">
        <w:t>2</w:t>
      </w:r>
      <w:r w:rsidRPr="00071499">
        <w:t xml:space="preserve">. </w:t>
      </w:r>
      <w:r w:rsidR="009D433E" w:rsidRPr="00071499">
        <w:t xml:space="preserve">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w:t>
      </w:r>
      <w:r w:rsidR="009D433E" w:rsidRPr="00071499">
        <w:lastRenderedPageBreak/>
        <w:t>государственной или муниципальной услуги</w:t>
      </w:r>
      <w:r w:rsidRPr="00071499">
        <w:t>.</w:t>
      </w:r>
    </w:p>
    <w:p w14:paraId="0107B4E6" w14:textId="77777777" w:rsidR="00420312" w:rsidRPr="00071499" w:rsidRDefault="00420312">
      <w:pPr>
        <w:pStyle w:val="ConsPlusNormal"/>
        <w:spacing w:before="240"/>
        <w:ind w:firstLine="540"/>
        <w:jc w:val="both"/>
      </w:pPr>
      <w:r w:rsidRPr="00071499">
        <w:t>Максимальный срок ожидания в очереди при подаче заявления о предоставлении муниципальной услуги и при получении результата данной муниципальной услуги не должен превышать 15 минут.</w:t>
      </w:r>
    </w:p>
    <w:p w14:paraId="1FB39CBF" w14:textId="77777777" w:rsidR="00420312" w:rsidRPr="00071499" w:rsidRDefault="00920913">
      <w:pPr>
        <w:pStyle w:val="ConsPlusNormal"/>
        <w:spacing w:before="240"/>
        <w:ind w:firstLine="540"/>
        <w:jc w:val="both"/>
      </w:pPr>
      <w:r w:rsidRPr="00071499">
        <w:t>2.13</w:t>
      </w:r>
      <w:r w:rsidR="00420312" w:rsidRPr="00071499">
        <w:t xml:space="preserve">. </w:t>
      </w:r>
      <w:r w:rsidR="009D433E" w:rsidRPr="00071499">
        <w:t>Срок и порядок регистрации запроса заявителя о предоставлении государственной или муниципальной услуги</w:t>
      </w:r>
      <w:r w:rsidR="00420312" w:rsidRPr="00071499">
        <w:t>.</w:t>
      </w:r>
    </w:p>
    <w:p w14:paraId="4890FFEA" w14:textId="77777777" w:rsidR="00420312" w:rsidRPr="00071499" w:rsidRDefault="00420312">
      <w:pPr>
        <w:pStyle w:val="ConsPlusNormal"/>
        <w:spacing w:before="240"/>
        <w:ind w:firstLine="540"/>
        <w:jc w:val="both"/>
      </w:pPr>
      <w:r w:rsidRPr="00071499">
        <w:t>Заявление о предоставлении муниципальной услуги, представленное заявителем лично либо его представителем, регистрируется уполномоченным органом в течение 1 рабочего дня с даты поступления такого заявления.</w:t>
      </w:r>
    </w:p>
    <w:p w14:paraId="7DB67FA5" w14:textId="77777777" w:rsidR="00420312" w:rsidRPr="00071499" w:rsidRDefault="00420312">
      <w:pPr>
        <w:pStyle w:val="ConsPlusNormal"/>
        <w:spacing w:before="240"/>
        <w:ind w:firstLine="540"/>
        <w:jc w:val="both"/>
      </w:pPr>
      <w:r w:rsidRPr="00071499">
        <w:t>Заявление о предоставлении муниципальной услуги, представленное заявителем либо его представителем через МФЦ, регистрируется уполномоченным органом в день поступления от МФЦ.</w:t>
      </w:r>
    </w:p>
    <w:p w14:paraId="5D4BD7F9" w14:textId="77777777" w:rsidR="00420312" w:rsidRPr="00071499" w:rsidRDefault="00420312">
      <w:pPr>
        <w:pStyle w:val="ConsPlusNormal"/>
        <w:spacing w:before="240"/>
        <w:ind w:firstLine="540"/>
        <w:jc w:val="both"/>
      </w:pPr>
      <w:r w:rsidRPr="00071499">
        <w:t>Заявление, поступившее в электронной форме на ЕПГУ, РПГУ регистрируется уполномоченным органом в день его поступления в случае отсутствия автоматической регистрации запросов на ЕПГУ, РПГУ.</w:t>
      </w:r>
    </w:p>
    <w:p w14:paraId="41A94F30" w14:textId="77777777" w:rsidR="00420312" w:rsidRPr="00071499" w:rsidRDefault="00420312">
      <w:pPr>
        <w:pStyle w:val="ConsPlusNormal"/>
        <w:spacing w:before="240"/>
        <w:ind w:firstLine="540"/>
        <w:jc w:val="both"/>
      </w:pPr>
      <w:r w:rsidRPr="00071499">
        <w:t>Заявление, поступившее в нерабочее время, регистрируется уполномоченным органом в первый рабочий день</w:t>
      </w:r>
      <w:r w:rsidR="00E13A60" w:rsidRPr="00071499">
        <w:t>, следующий за днем его получения</w:t>
      </w:r>
      <w:r w:rsidRPr="00071499">
        <w:t>.</w:t>
      </w:r>
    </w:p>
    <w:p w14:paraId="174FB537" w14:textId="77777777" w:rsidR="00420312" w:rsidRPr="00071499" w:rsidRDefault="00920913">
      <w:pPr>
        <w:pStyle w:val="ConsPlusNormal"/>
        <w:spacing w:before="240"/>
        <w:ind w:firstLine="540"/>
        <w:jc w:val="both"/>
      </w:pPr>
      <w:r w:rsidRPr="00071499">
        <w:t>2.14</w:t>
      </w:r>
      <w:r w:rsidR="00420312" w:rsidRPr="00071499">
        <w:t xml:space="preserve">. Требования </w:t>
      </w:r>
      <w:r w:rsidR="009D433E" w:rsidRPr="00071499">
        <w:t>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r w:rsidR="00420312" w:rsidRPr="00071499">
        <w:t>.</w:t>
      </w:r>
    </w:p>
    <w:p w14:paraId="67E7AB1C" w14:textId="77777777" w:rsidR="00420312" w:rsidRPr="00071499" w:rsidRDefault="00920913">
      <w:pPr>
        <w:pStyle w:val="ConsPlusNormal"/>
        <w:spacing w:before="240"/>
        <w:ind w:firstLine="540"/>
        <w:jc w:val="both"/>
      </w:pPr>
      <w:r w:rsidRPr="00071499">
        <w:t>2.14</w:t>
      </w:r>
      <w:r w:rsidR="00420312" w:rsidRPr="00071499">
        <w:t>.1. 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14:paraId="3D9C50DA" w14:textId="77777777" w:rsidR="00420312" w:rsidRPr="00071499" w:rsidRDefault="00420312">
      <w:pPr>
        <w:pStyle w:val="ConsPlusNormal"/>
        <w:spacing w:before="240"/>
        <w:ind w:firstLine="540"/>
        <w:jc w:val="both"/>
      </w:pPr>
      <w:r w:rsidRPr="00071499">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14:paraId="30D68274" w14:textId="77777777" w:rsidR="00420312" w:rsidRPr="00071499" w:rsidRDefault="00420312">
      <w:pPr>
        <w:pStyle w:val="ConsPlusNormal"/>
        <w:spacing w:before="240"/>
        <w:ind w:firstLine="540"/>
        <w:jc w:val="both"/>
      </w:pPr>
      <w:r w:rsidRPr="00071499">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14:paraId="30576C04" w14:textId="77777777" w:rsidR="00420312" w:rsidRPr="00071499" w:rsidRDefault="00420312">
      <w:pPr>
        <w:pStyle w:val="ConsPlusNormal"/>
        <w:spacing w:before="240"/>
        <w:ind w:firstLine="540"/>
        <w:jc w:val="both"/>
      </w:pPr>
      <w:r w:rsidRPr="00071499">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14:paraId="24D7A10F" w14:textId="77777777" w:rsidR="00420312" w:rsidRPr="00071499" w:rsidRDefault="00420312">
      <w:pPr>
        <w:pStyle w:val="ConsPlusNormal"/>
        <w:spacing w:before="240"/>
        <w:ind w:firstLine="540"/>
        <w:jc w:val="both"/>
      </w:pPr>
      <w:r w:rsidRPr="00071499">
        <w:lastRenderedPageBreak/>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w:t>
      </w:r>
      <w:r w:rsidR="00974E5C">
        <w:t>но - телекоммуникационной сети «Интернет»</w:t>
      </w:r>
      <w:r w:rsidRPr="00071499">
        <w:t>,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14:paraId="7F4A7A7C" w14:textId="77777777" w:rsidR="00420312" w:rsidRPr="00071499" w:rsidRDefault="00420312">
      <w:pPr>
        <w:pStyle w:val="ConsPlusNormal"/>
        <w:spacing w:before="240"/>
        <w:ind w:firstLine="540"/>
        <w:jc w:val="both"/>
      </w:pPr>
      <w:r w:rsidRPr="00071499">
        <w:t>Зал ожидания, места для заполнения запросов и приема заявителей оборудуются стульями, и (или) кресельными секциями, и (или) скамьями.</w:t>
      </w:r>
    </w:p>
    <w:p w14:paraId="6749F688" w14:textId="77777777" w:rsidR="00420312" w:rsidRPr="00071499" w:rsidRDefault="00420312">
      <w:pPr>
        <w:pStyle w:val="ConsPlusNormal"/>
        <w:spacing w:before="240"/>
        <w:ind w:firstLine="540"/>
        <w:jc w:val="both"/>
      </w:pPr>
      <w:r w:rsidRPr="00071499">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w:t>
      </w:r>
    </w:p>
    <w:p w14:paraId="1B83B99E" w14:textId="77777777" w:rsidR="00420312" w:rsidRPr="00071499" w:rsidRDefault="00420312">
      <w:pPr>
        <w:pStyle w:val="ConsPlusNormal"/>
        <w:spacing w:before="240"/>
        <w:ind w:firstLine="540"/>
        <w:jc w:val="both"/>
      </w:pPr>
      <w:r w:rsidRPr="00071499">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законодательства, регулирующего предоставление муниципальной услуги, и справочных сведений.</w:t>
      </w:r>
    </w:p>
    <w:p w14:paraId="27749FB1" w14:textId="77777777" w:rsidR="00420312" w:rsidRPr="00071499" w:rsidRDefault="00420312">
      <w:pPr>
        <w:pStyle w:val="ConsPlusNormal"/>
        <w:spacing w:before="240"/>
        <w:ind w:firstLine="540"/>
        <w:jc w:val="both"/>
      </w:pPr>
      <w:r w:rsidRPr="00071499">
        <w:t>Информационные стенды должны располагаться в месте, доступном для просмотра (в том числе при большом количестве посетителей).</w:t>
      </w:r>
    </w:p>
    <w:p w14:paraId="401F131B" w14:textId="77777777" w:rsidR="00420312" w:rsidRPr="00071499" w:rsidRDefault="00920913">
      <w:pPr>
        <w:pStyle w:val="ConsPlusNormal"/>
        <w:spacing w:before="240"/>
        <w:ind w:firstLine="540"/>
        <w:jc w:val="both"/>
      </w:pPr>
      <w:r w:rsidRPr="00071499">
        <w:t>2.14</w:t>
      </w:r>
      <w:r w:rsidR="00420312" w:rsidRPr="00071499">
        <w:t>.2. 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w:t>
      </w:r>
      <w:r w:rsidR="00631180" w:rsidRPr="00071499">
        <w:t>гласно нормативным требованиям «</w:t>
      </w:r>
      <w:r w:rsidR="00420312" w:rsidRPr="00071499">
        <w:t>СП 59.13330.2016. Свод правил. Доступность зданий и сооружений для маломобильных групп населения. Актуализиро</w:t>
      </w:r>
      <w:r w:rsidR="00631180" w:rsidRPr="00071499">
        <w:t>ванная редакция СНиП 35-01-2001»</w:t>
      </w:r>
      <w:r w:rsidR="00420312" w:rsidRPr="00071499">
        <w:t>.</w:t>
      </w:r>
    </w:p>
    <w:p w14:paraId="032CC96E" w14:textId="77777777" w:rsidR="00420312" w:rsidRPr="00071499" w:rsidRDefault="00420312">
      <w:pPr>
        <w:pStyle w:val="ConsPlusNormal"/>
        <w:spacing w:before="240"/>
        <w:ind w:firstLine="540"/>
        <w:jc w:val="both"/>
      </w:pPr>
      <w:r w:rsidRPr="00071499">
        <w:t>В кабинете по приему маломобильных групп населения имеется медицинская аптечка, питьевая вода. При необходимости сотрудник уполномоченного органа, осуществляющий прием, может вызвать карету неотложной скорой помощи.</w:t>
      </w:r>
    </w:p>
    <w:p w14:paraId="68383389" w14:textId="77777777" w:rsidR="00420312" w:rsidRPr="00071499" w:rsidRDefault="00420312">
      <w:pPr>
        <w:pStyle w:val="ConsPlusNormal"/>
        <w:spacing w:before="240"/>
        <w:ind w:firstLine="540"/>
        <w:jc w:val="both"/>
      </w:pPr>
      <w:r w:rsidRPr="00071499">
        <w:t>При обращении гражданина с нарушениями функций опорно-двигательного аппарата работники уполномоченного органа предпринимают следующие действия:</w:t>
      </w:r>
    </w:p>
    <w:p w14:paraId="4F1DFFEA" w14:textId="77777777" w:rsidR="00420312" w:rsidRPr="00071499" w:rsidRDefault="00420312">
      <w:pPr>
        <w:pStyle w:val="ConsPlusNormal"/>
        <w:spacing w:before="240"/>
        <w:ind w:firstLine="540"/>
        <w:jc w:val="both"/>
      </w:pPr>
      <w:r w:rsidRPr="00071499">
        <w:t>- 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14:paraId="4CEF8920" w14:textId="77777777" w:rsidR="00420312" w:rsidRPr="00071499" w:rsidRDefault="00420312">
      <w:pPr>
        <w:pStyle w:val="ConsPlusNormal"/>
        <w:spacing w:before="240"/>
        <w:ind w:firstLine="540"/>
        <w:jc w:val="both"/>
      </w:pPr>
      <w:r w:rsidRPr="00071499">
        <w:t>- 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14:paraId="1C6C77A7" w14:textId="77777777" w:rsidR="00420312" w:rsidRPr="00071499" w:rsidRDefault="00420312">
      <w:pPr>
        <w:pStyle w:val="ConsPlusNormal"/>
        <w:spacing w:before="240"/>
        <w:ind w:firstLine="540"/>
        <w:jc w:val="both"/>
      </w:pPr>
      <w:r w:rsidRPr="00071499">
        <w:t>- сотрудник уполномоченного органа,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14:paraId="08371225" w14:textId="77777777" w:rsidR="00420312" w:rsidRPr="00071499" w:rsidRDefault="00420312">
      <w:pPr>
        <w:pStyle w:val="ConsPlusNormal"/>
        <w:spacing w:before="240"/>
        <w:ind w:firstLine="540"/>
        <w:jc w:val="both"/>
      </w:pPr>
      <w:r w:rsidRPr="00071499">
        <w:t xml:space="preserve">- по окончании предоставления муниципальной услуги сотрудник уполномоченного </w:t>
      </w:r>
      <w:r w:rsidRPr="00071499">
        <w:lastRenderedPageBreak/>
        <w:t>органа, осуществляющий прием, помогает гражданину покинуть 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14:paraId="43BFCC10" w14:textId="77777777" w:rsidR="00420312" w:rsidRPr="00071499" w:rsidRDefault="00420312">
      <w:pPr>
        <w:pStyle w:val="ConsPlusNormal"/>
        <w:spacing w:before="240"/>
        <w:ind w:firstLine="540"/>
        <w:jc w:val="both"/>
      </w:pPr>
      <w:r w:rsidRPr="00071499">
        <w:t>При обращении граждан с недостатками зрения работники уполномоченного органа предпринимают следующие действия:</w:t>
      </w:r>
    </w:p>
    <w:p w14:paraId="30046B9D" w14:textId="77777777" w:rsidR="00420312" w:rsidRPr="00071499" w:rsidRDefault="00420312">
      <w:pPr>
        <w:pStyle w:val="ConsPlusNormal"/>
        <w:spacing w:before="240"/>
        <w:ind w:firstLine="540"/>
        <w:jc w:val="both"/>
      </w:pPr>
      <w:r w:rsidRPr="00071499">
        <w:t>- сотрудник уполномоченного органа,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14:paraId="34A12BCB" w14:textId="77777777" w:rsidR="00420312" w:rsidRPr="00071499" w:rsidRDefault="00420312">
      <w:pPr>
        <w:pStyle w:val="ConsPlusNormal"/>
        <w:spacing w:before="240"/>
        <w:ind w:firstLine="540"/>
        <w:jc w:val="both"/>
      </w:pPr>
      <w:r w:rsidRPr="00071499">
        <w:t>- сотрудник уполномоченного органа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слабовидящих с крупным шрифтом;</w:t>
      </w:r>
    </w:p>
    <w:p w14:paraId="2619E8B5" w14:textId="77777777" w:rsidR="00420312" w:rsidRPr="00071499" w:rsidRDefault="00420312">
      <w:pPr>
        <w:pStyle w:val="ConsPlusNormal"/>
        <w:spacing w:before="240"/>
        <w:ind w:firstLine="540"/>
        <w:jc w:val="both"/>
      </w:pPr>
      <w:r w:rsidRPr="00071499">
        <w:t>- по окончании предоставления муниципальной услуги сотрудник уполномоченного органа,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14:paraId="4B01390D" w14:textId="77777777" w:rsidR="00420312" w:rsidRPr="00071499" w:rsidRDefault="00420312">
      <w:pPr>
        <w:pStyle w:val="ConsPlusNormal"/>
        <w:spacing w:before="240"/>
        <w:ind w:firstLine="540"/>
        <w:jc w:val="both"/>
      </w:pPr>
      <w:r w:rsidRPr="00071499">
        <w:t>При обращении гражданина с дефектами слуха работники уполномоченного органа предпринимают следующие действия:</w:t>
      </w:r>
    </w:p>
    <w:p w14:paraId="08F684A3" w14:textId="77777777" w:rsidR="00420312" w:rsidRPr="00071499" w:rsidRDefault="00420312">
      <w:pPr>
        <w:pStyle w:val="ConsPlusNormal"/>
        <w:spacing w:before="240"/>
        <w:ind w:firstLine="540"/>
        <w:jc w:val="both"/>
      </w:pPr>
      <w:r w:rsidRPr="00071499">
        <w:t>- сотрудник уполномоченного органа,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(сурдопереводчика);</w:t>
      </w:r>
    </w:p>
    <w:p w14:paraId="744B1DAE" w14:textId="77777777" w:rsidR="00420312" w:rsidRPr="00071499" w:rsidRDefault="00420312">
      <w:pPr>
        <w:pStyle w:val="ConsPlusNormal"/>
        <w:spacing w:before="240"/>
        <w:ind w:firstLine="540"/>
        <w:jc w:val="both"/>
      </w:pPr>
      <w:r w:rsidRPr="00071499">
        <w:t>- сотрудник уполномоченного органа, осуществляющий прием, оказывает помощь и содействие в заполнении бланков заявлений, копирует необходимые документы.</w:t>
      </w:r>
    </w:p>
    <w:p w14:paraId="00BE8C75" w14:textId="592D3A8A" w:rsidR="00420312" w:rsidRPr="00071499" w:rsidRDefault="00920913">
      <w:pPr>
        <w:pStyle w:val="ConsPlusNormal"/>
        <w:spacing w:before="240"/>
        <w:ind w:firstLine="540"/>
        <w:jc w:val="both"/>
      </w:pPr>
      <w:r w:rsidRPr="00071499">
        <w:t>2.14</w:t>
      </w:r>
      <w:r w:rsidR="00420312" w:rsidRPr="00071499">
        <w:t>.3. Требования к комфортности и доступности предоставления государственной услуги в МФЦ устанавливаются постановлением Правительства Российской Федерации от 22.12.2012</w:t>
      </w:r>
      <w:r w:rsidR="00C06222">
        <w:t xml:space="preserve"> </w:t>
      </w:r>
      <w:r w:rsidR="00631180" w:rsidRPr="00071499">
        <w:t>№</w:t>
      </w:r>
      <w:r w:rsidR="006259FC" w:rsidRPr="00071499">
        <w:t xml:space="preserve"> 1376 «</w:t>
      </w:r>
      <w:r w:rsidR="00420312" w:rsidRPr="00071499">
        <w:t>Об утверждении Правил организации деятельности многофункциональных центров предоставления госуда</w:t>
      </w:r>
      <w:r w:rsidR="006259FC" w:rsidRPr="00071499">
        <w:t>рственных и муниципальных услуг»</w:t>
      </w:r>
      <w:r w:rsidR="00420312" w:rsidRPr="00071499">
        <w:t>.</w:t>
      </w:r>
    </w:p>
    <w:p w14:paraId="291F1BE1" w14:textId="77777777" w:rsidR="00420312" w:rsidRPr="00071499" w:rsidRDefault="00920913">
      <w:pPr>
        <w:pStyle w:val="ConsPlusNormal"/>
        <w:spacing w:before="240"/>
        <w:ind w:firstLine="540"/>
        <w:jc w:val="both"/>
      </w:pPr>
      <w:r w:rsidRPr="00071499">
        <w:t>2.15</w:t>
      </w:r>
      <w:r w:rsidR="00420312" w:rsidRPr="00071499">
        <w:t>. Показатели доступности и качества муниципальной услуги.</w:t>
      </w:r>
    </w:p>
    <w:p w14:paraId="297D4322" w14:textId="77777777" w:rsidR="00420312" w:rsidRPr="00071499" w:rsidRDefault="00420312">
      <w:pPr>
        <w:pStyle w:val="ConsPlusNormal"/>
        <w:spacing w:before="240"/>
        <w:ind w:firstLine="540"/>
        <w:jc w:val="both"/>
      </w:pPr>
      <w:r w:rsidRPr="00071499">
        <w:t>Количество взаимодействий заявителя с сотрудником уполномоченного органа при предоставлении муниципальной услуги - 2.</w:t>
      </w:r>
    </w:p>
    <w:p w14:paraId="45853DC4" w14:textId="77777777" w:rsidR="00420312" w:rsidRPr="00071499" w:rsidRDefault="00420312">
      <w:pPr>
        <w:pStyle w:val="ConsPlusNormal"/>
        <w:spacing w:before="240"/>
        <w:ind w:firstLine="540"/>
        <w:jc w:val="both"/>
      </w:pPr>
      <w:r w:rsidRPr="00071499">
        <w:t>Продолжительность взаимодействий заявителя с сотрудником уполномоченного при предоставлении муниципальной услуги - не более 15 минут.</w:t>
      </w:r>
    </w:p>
    <w:p w14:paraId="239F5232" w14:textId="77777777" w:rsidR="00420312" w:rsidRPr="00071499" w:rsidRDefault="00420312">
      <w:pPr>
        <w:pStyle w:val="ConsPlusNormal"/>
        <w:spacing w:before="240"/>
        <w:ind w:firstLine="540"/>
        <w:jc w:val="both"/>
      </w:pPr>
      <w:r w:rsidRPr="00071499">
        <w:lastRenderedPageBreak/>
        <w:t>Возможность получения информации о ходе предоставления муниципальной услуги, в том числе с использованием информационно - телекоммуникационных технологий.</w:t>
      </w:r>
    </w:p>
    <w:p w14:paraId="32211CFC" w14:textId="77777777" w:rsidR="00420312" w:rsidRPr="00071499" w:rsidRDefault="00920913">
      <w:pPr>
        <w:pStyle w:val="ConsPlusNormal"/>
        <w:spacing w:before="240"/>
        <w:ind w:firstLine="540"/>
        <w:jc w:val="both"/>
      </w:pPr>
      <w:r w:rsidRPr="00071499">
        <w:t>2.15</w:t>
      </w:r>
      <w:r w:rsidR="00420312" w:rsidRPr="00071499">
        <w:t>.1. Иными показателями качества и доступности предоставления муниципальной услуги являются:</w:t>
      </w:r>
    </w:p>
    <w:p w14:paraId="3B61BAB3" w14:textId="77777777" w:rsidR="00420312" w:rsidRPr="00071499" w:rsidRDefault="00420312">
      <w:pPr>
        <w:pStyle w:val="ConsPlusNormal"/>
        <w:spacing w:before="240"/>
        <w:ind w:firstLine="540"/>
        <w:jc w:val="both"/>
      </w:pPr>
      <w:r w:rsidRPr="00071499">
        <w:t>расположенность помещений уполномоченного органа, предназначенных для предоставления муниципальной услуги, в зоне доступности к основным транспортным магистралям;</w:t>
      </w:r>
    </w:p>
    <w:p w14:paraId="2F4445FC" w14:textId="77777777" w:rsidR="00420312" w:rsidRPr="00071499" w:rsidRDefault="00420312">
      <w:pPr>
        <w:pStyle w:val="ConsPlusNormal"/>
        <w:spacing w:before="240"/>
        <w:ind w:firstLine="540"/>
        <w:jc w:val="both"/>
      </w:pPr>
      <w:r w:rsidRPr="00071499">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14:paraId="693DB008" w14:textId="77777777" w:rsidR="00420312" w:rsidRPr="00071499" w:rsidRDefault="00420312">
      <w:pPr>
        <w:pStyle w:val="ConsPlusNormal"/>
        <w:spacing w:before="240"/>
        <w:ind w:firstLine="540"/>
        <w:jc w:val="both"/>
      </w:pPr>
      <w:r w:rsidRPr="00071499">
        <w:t>возможность выбора заявителем форм обращения за получением муниципальной услуги;</w:t>
      </w:r>
    </w:p>
    <w:p w14:paraId="7E971ACA" w14:textId="77777777" w:rsidR="00420312" w:rsidRPr="00071499" w:rsidRDefault="00420312">
      <w:pPr>
        <w:pStyle w:val="ConsPlusNormal"/>
        <w:spacing w:before="240"/>
        <w:ind w:firstLine="540"/>
        <w:jc w:val="both"/>
      </w:pPr>
      <w:r w:rsidRPr="00071499">
        <w:t>доступность обращения за предоставлением муниципальной услуги, в том числе для лиц с ограниченными возможностями здоровья;</w:t>
      </w:r>
    </w:p>
    <w:p w14:paraId="05EBA934" w14:textId="77777777" w:rsidR="00420312" w:rsidRPr="00071499" w:rsidRDefault="00420312">
      <w:pPr>
        <w:pStyle w:val="ConsPlusNormal"/>
        <w:spacing w:before="240"/>
        <w:ind w:firstLine="540"/>
        <w:jc w:val="both"/>
      </w:pPr>
      <w:r w:rsidRPr="00071499">
        <w:t>своевременность предоставления муниципальной услуги в соответствии со стандартом ее предоставления;</w:t>
      </w:r>
    </w:p>
    <w:p w14:paraId="3CC6E012" w14:textId="77777777" w:rsidR="00420312" w:rsidRPr="00071499" w:rsidRDefault="00420312">
      <w:pPr>
        <w:pStyle w:val="ConsPlusNormal"/>
        <w:spacing w:before="240"/>
        <w:ind w:firstLine="540"/>
        <w:jc w:val="both"/>
      </w:pPr>
      <w:r w:rsidRPr="00071499">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14:paraId="348EE483" w14:textId="77777777" w:rsidR="00420312" w:rsidRPr="00071499" w:rsidRDefault="00420312">
      <w:pPr>
        <w:pStyle w:val="ConsPlusNormal"/>
        <w:spacing w:before="240"/>
        <w:ind w:firstLine="540"/>
        <w:jc w:val="both"/>
      </w:pPr>
      <w:r w:rsidRPr="00071499">
        <w:t>возможность получения информации о ходе предоставления муниципальной услуги;</w:t>
      </w:r>
    </w:p>
    <w:p w14:paraId="68E1447D" w14:textId="77777777" w:rsidR="00420312" w:rsidRPr="00071499" w:rsidRDefault="00420312">
      <w:pPr>
        <w:pStyle w:val="ConsPlusNormal"/>
        <w:spacing w:before="240"/>
        <w:ind w:firstLine="540"/>
        <w:jc w:val="both"/>
      </w:pPr>
      <w:r w:rsidRPr="00071499">
        <w:t>отсутствие обоснованных жалоб со стороны заявителя по результатам предоставления муниципальной услуги;</w:t>
      </w:r>
    </w:p>
    <w:p w14:paraId="250D5384" w14:textId="77777777" w:rsidR="00420312" w:rsidRPr="00071499" w:rsidRDefault="00420312">
      <w:pPr>
        <w:pStyle w:val="ConsPlusNormal"/>
        <w:spacing w:before="240"/>
        <w:ind w:firstLine="540"/>
        <w:jc w:val="both"/>
      </w:pPr>
      <w:r w:rsidRPr="00071499">
        <w:t>открытый доступ для заявителей к информации о порядке и сроках предоставления муниципальной услуги, порядке обжалования действий (бездействия) уполномоченного органа, руководителя уполномоченного органа либо специалиста уполномоченного органа;</w:t>
      </w:r>
    </w:p>
    <w:p w14:paraId="0B49BC35" w14:textId="77777777" w:rsidR="00420312" w:rsidRPr="00071499" w:rsidRDefault="00420312">
      <w:pPr>
        <w:pStyle w:val="ConsPlusNormal"/>
        <w:spacing w:before="240"/>
        <w:ind w:firstLine="540"/>
        <w:jc w:val="both"/>
      </w:pPr>
      <w:r w:rsidRPr="00071499">
        <w:t>наличие необходимого и достаточного количества специалистов уполномоченного органа, а также помещений уполномоченного органа, в которых осуществляется прием заявлений и документов от заявителей.</w:t>
      </w:r>
    </w:p>
    <w:p w14:paraId="26C5FB26" w14:textId="77777777" w:rsidR="00420312" w:rsidRPr="00071499" w:rsidRDefault="00920913">
      <w:pPr>
        <w:pStyle w:val="ConsPlusNormal"/>
        <w:spacing w:before="240"/>
        <w:ind w:firstLine="540"/>
        <w:jc w:val="both"/>
      </w:pPr>
      <w:r w:rsidRPr="00071499">
        <w:t>2.15</w:t>
      </w:r>
      <w:r w:rsidR="00420312" w:rsidRPr="00071499">
        <w:t>.2. Уполномоченным органом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14:paraId="144095A2" w14:textId="77777777" w:rsidR="00420312" w:rsidRPr="00071499" w:rsidRDefault="00420312">
      <w:pPr>
        <w:pStyle w:val="ConsPlusNormal"/>
        <w:spacing w:before="240"/>
        <w:ind w:firstLine="540"/>
        <w:jc w:val="both"/>
      </w:pPr>
      <w:r w:rsidRPr="00071499">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14:paraId="0CB91D81" w14:textId="77777777" w:rsidR="00420312" w:rsidRPr="00071499" w:rsidRDefault="00420312">
      <w:pPr>
        <w:pStyle w:val="ConsPlusNormal"/>
        <w:spacing w:before="240"/>
        <w:ind w:firstLine="540"/>
        <w:jc w:val="both"/>
      </w:pPr>
      <w:r w:rsidRPr="00071499">
        <w:t xml:space="preserve">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w:t>
      </w:r>
      <w:r w:rsidRPr="00071499">
        <w:lastRenderedPageBreak/>
        <w:t>сурдопереводчика, тифлосурдопереводчика;</w:t>
      </w:r>
    </w:p>
    <w:p w14:paraId="34AD9370" w14:textId="77777777" w:rsidR="00420312" w:rsidRPr="00071499" w:rsidRDefault="00420312">
      <w:pPr>
        <w:pStyle w:val="ConsPlusNormal"/>
        <w:spacing w:before="240"/>
        <w:ind w:firstLine="540"/>
        <w:jc w:val="both"/>
      </w:pPr>
      <w:r w:rsidRPr="00071499">
        <w:t>оказание помощи инвалидам в преодолении барьеров, мешающих получению муниципальной услуги наравне с другими лицами.</w:t>
      </w:r>
    </w:p>
    <w:p w14:paraId="01FE04A9" w14:textId="77777777" w:rsidR="00420312" w:rsidRPr="00071499" w:rsidRDefault="00420312">
      <w:pPr>
        <w:pStyle w:val="ConsPlusNormal"/>
        <w:spacing w:before="240"/>
        <w:ind w:firstLine="540"/>
        <w:jc w:val="both"/>
      </w:pPr>
      <w:r w:rsidRPr="00071499">
        <w:t>2</w:t>
      </w:r>
      <w:r w:rsidR="00920913" w:rsidRPr="00071499">
        <w:t>.15</w:t>
      </w:r>
      <w:r w:rsidRPr="00071499">
        <w:t>.3. 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14:paraId="09057A20" w14:textId="77777777" w:rsidR="00420312" w:rsidRPr="00071499" w:rsidRDefault="00420312">
      <w:pPr>
        <w:pStyle w:val="ConsPlusNormal"/>
        <w:spacing w:before="240"/>
        <w:ind w:firstLine="540"/>
        <w:jc w:val="both"/>
      </w:pPr>
      <w:r w:rsidRPr="00071499">
        <w:t>для получения информации по вопросам предоставления муниципальной услуги;</w:t>
      </w:r>
    </w:p>
    <w:p w14:paraId="322ACFFB" w14:textId="77777777" w:rsidR="00420312" w:rsidRPr="00071499" w:rsidRDefault="00420312">
      <w:pPr>
        <w:pStyle w:val="ConsPlusNormal"/>
        <w:spacing w:before="240"/>
        <w:ind w:firstLine="540"/>
        <w:jc w:val="both"/>
      </w:pPr>
      <w:r w:rsidRPr="00071499">
        <w:t>для подачи заявления и документов;</w:t>
      </w:r>
    </w:p>
    <w:p w14:paraId="2F799D0D" w14:textId="77777777" w:rsidR="00420312" w:rsidRPr="00071499" w:rsidRDefault="00420312">
      <w:pPr>
        <w:pStyle w:val="ConsPlusNormal"/>
        <w:spacing w:before="240"/>
        <w:ind w:firstLine="540"/>
        <w:jc w:val="both"/>
      </w:pPr>
      <w:r w:rsidRPr="00071499">
        <w:t>для получения информации о ходе предоставления муниципальной услуги;</w:t>
      </w:r>
    </w:p>
    <w:p w14:paraId="678AD440" w14:textId="77777777" w:rsidR="00420312" w:rsidRPr="00071499" w:rsidRDefault="00420312">
      <w:pPr>
        <w:pStyle w:val="ConsPlusNormal"/>
        <w:spacing w:before="240"/>
        <w:ind w:firstLine="540"/>
        <w:jc w:val="both"/>
      </w:pPr>
      <w:r w:rsidRPr="00071499">
        <w:t>для получения результата предоставления муниципальной услуги.</w:t>
      </w:r>
    </w:p>
    <w:p w14:paraId="53FD793F" w14:textId="77777777" w:rsidR="00420312" w:rsidRPr="00071499" w:rsidRDefault="00420312">
      <w:pPr>
        <w:pStyle w:val="ConsPlusNormal"/>
        <w:spacing w:before="240"/>
        <w:ind w:firstLine="540"/>
        <w:jc w:val="both"/>
      </w:pPr>
      <w:r w:rsidRPr="00071499">
        <w:t>Продолжительность взаимодействия заявителя со специалистом уполномоченного органа не может превышать 15 минут.</w:t>
      </w:r>
    </w:p>
    <w:p w14:paraId="3E214DE3" w14:textId="77777777" w:rsidR="00420312" w:rsidRPr="00071499" w:rsidRDefault="00905517">
      <w:pPr>
        <w:pStyle w:val="ConsPlusNormal"/>
        <w:spacing w:before="240"/>
        <w:ind w:firstLine="540"/>
        <w:jc w:val="both"/>
      </w:pPr>
      <w:r w:rsidRPr="00071499">
        <w:t>2.15</w:t>
      </w:r>
      <w:r w:rsidR="00420312" w:rsidRPr="00071499">
        <w:t>.4. Предоставление муниципальной услуги в МФЦ возможно при наличии заключенного соглашения о взаимодействии между уполномоченным органом и МФЦ.</w:t>
      </w:r>
    </w:p>
    <w:p w14:paraId="1EB5DBCD" w14:textId="77777777" w:rsidR="00420312" w:rsidRPr="00071499" w:rsidRDefault="00420312">
      <w:pPr>
        <w:pStyle w:val="ConsPlusNormal"/>
        <w:spacing w:before="240"/>
        <w:ind w:firstLine="540"/>
        <w:jc w:val="both"/>
      </w:pPr>
      <w:r w:rsidRPr="00071499">
        <w:t>Уполномоченный орган 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w:t>
      </w:r>
    </w:p>
    <w:p w14:paraId="41BE1540" w14:textId="77777777" w:rsidR="00420312" w:rsidRPr="00E65B50" w:rsidRDefault="00905517">
      <w:pPr>
        <w:pStyle w:val="ConsPlusNormal"/>
        <w:spacing w:before="240"/>
        <w:ind w:firstLine="540"/>
        <w:jc w:val="both"/>
      </w:pPr>
      <w:r w:rsidRPr="00071499">
        <w:t>2.16</w:t>
      </w:r>
      <w:r w:rsidR="00420312" w:rsidRPr="00071499">
        <w:t>. 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w:t>
      </w:r>
      <w:r w:rsidR="00420312" w:rsidRPr="00E65B50">
        <w:t>униципальной услуги в электронной форме.</w:t>
      </w:r>
    </w:p>
    <w:p w14:paraId="3442008F" w14:textId="77777777" w:rsidR="00FC4D17" w:rsidRPr="00E65B50" w:rsidRDefault="00905517" w:rsidP="00E8046C">
      <w:pPr>
        <w:pStyle w:val="ConsPlusNormal"/>
        <w:spacing w:before="240"/>
        <w:ind w:firstLine="540"/>
        <w:jc w:val="both"/>
      </w:pPr>
      <w:r w:rsidRPr="00E65B50">
        <w:t>2.16</w:t>
      </w:r>
      <w:r w:rsidR="00420312" w:rsidRPr="00E65B50">
        <w:t xml:space="preserve">.1. </w:t>
      </w:r>
      <w:r w:rsidR="00E8046C" w:rsidRPr="00E65B50">
        <w:t>Заявитель</w:t>
      </w:r>
      <w:r w:rsidR="00E13A60" w:rsidRPr="00E65B50">
        <w:t xml:space="preserve"> предоставляет документы в орган, осуществляющий </w:t>
      </w:r>
      <w:r w:rsidR="00E65B50" w:rsidRPr="00E65B50">
        <w:t>перевод помещения</w:t>
      </w:r>
      <w:r w:rsidR="00E13A60" w:rsidRPr="00E65B50">
        <w:t xml:space="preserve">, по месту нахождения </w:t>
      </w:r>
      <w:r w:rsidR="00E65B50" w:rsidRPr="00E65B50">
        <w:t>переводимого</w:t>
      </w:r>
      <w:r w:rsidR="00E13A60" w:rsidRPr="00E65B50">
        <w:t xml:space="preserve"> помещения непосредственно либо через </w:t>
      </w:r>
      <w:r w:rsidR="00E8046C" w:rsidRPr="00E65B50">
        <w:t>МФЦ</w:t>
      </w:r>
      <w:r w:rsidR="00E13A60" w:rsidRPr="00E65B50">
        <w:t xml:space="preserve"> в соответствии с заключенным ими в установленном Правительством Российской Федерации поряд</w:t>
      </w:r>
      <w:r w:rsidR="00FC4D17" w:rsidRPr="00E65B50">
        <w:t>ке соглашением о взаимодействии.</w:t>
      </w:r>
    </w:p>
    <w:p w14:paraId="631C2C4A" w14:textId="77777777" w:rsidR="00420312" w:rsidRPr="00071499" w:rsidRDefault="00905517">
      <w:pPr>
        <w:pStyle w:val="ConsPlusNormal"/>
        <w:spacing w:before="240"/>
        <w:ind w:firstLine="540"/>
        <w:jc w:val="both"/>
      </w:pPr>
      <w:r w:rsidRPr="00E65B50">
        <w:t>2.16</w:t>
      </w:r>
      <w:r w:rsidR="00420312" w:rsidRPr="00E65B50">
        <w:t>.2. Заявитель вправе</w:t>
      </w:r>
      <w:r w:rsidR="00420312" w:rsidRPr="00071499">
        <w:t xml:space="preserve"> обратиться за предоставлением муниципальной услуги и подать документы, указанные в </w:t>
      </w:r>
      <w:hyperlink w:anchor="Par93" w:tooltip="2.6.1. Исчерпывающий перечень документов, необходимых для предоставления муниципальной услуги." w:history="1">
        <w:r w:rsidR="00420312" w:rsidRPr="00071499">
          <w:t>пункте 2.6.1</w:t>
        </w:r>
      </w:hyperlink>
      <w:r w:rsidR="00420312" w:rsidRPr="00071499">
        <w:t xml:space="preserve"> </w:t>
      </w:r>
      <w:r w:rsidR="00B13D4E" w:rsidRPr="00071499">
        <w:t xml:space="preserve">настоящего </w:t>
      </w:r>
      <w:r w:rsidR="00420312" w:rsidRPr="00071499">
        <w:t>административного регламента в электронной форме через ЕПГУ, РПГУ с использованием электронных документов, подписанных электронной подписью в соответствии с тр</w:t>
      </w:r>
      <w:r w:rsidR="00631180" w:rsidRPr="00071499">
        <w:t xml:space="preserve">ебованиями </w:t>
      </w:r>
      <w:r w:rsidR="006259FC" w:rsidRPr="00071499">
        <w:t xml:space="preserve">Федерального закона от 06.04.2011 № 63-ФЗ </w:t>
      </w:r>
      <w:r w:rsidR="00631180" w:rsidRPr="00071499">
        <w:t>«Об электронной подписи»</w:t>
      </w:r>
      <w:r w:rsidR="00420312" w:rsidRPr="00071499">
        <w:t>.</w:t>
      </w:r>
    </w:p>
    <w:p w14:paraId="4ADBF184" w14:textId="77777777" w:rsidR="00420312" w:rsidRPr="00071499" w:rsidRDefault="00420312">
      <w:pPr>
        <w:pStyle w:val="ConsPlusNormal"/>
        <w:spacing w:before="240"/>
        <w:ind w:firstLine="540"/>
        <w:jc w:val="both"/>
      </w:pPr>
      <w:r w:rsidRPr="00071499">
        <w:t>Уполномоченный орган обеспечивает информирование заявителей о возможности получения муниципальной услуги через ЕПГУ, РПГУ.</w:t>
      </w:r>
    </w:p>
    <w:p w14:paraId="72CD3E99" w14:textId="77777777" w:rsidR="00420312" w:rsidRPr="00071499" w:rsidRDefault="00420312">
      <w:pPr>
        <w:pStyle w:val="ConsPlusNormal"/>
        <w:spacing w:before="240"/>
        <w:ind w:firstLine="540"/>
        <w:jc w:val="both"/>
      </w:pPr>
      <w:r w:rsidRPr="00071499">
        <w:t>Обращение за услугой через ЕПГУ, РПГУ осуществляется путем заполнения интерактивной формы заявления (формирования запроса о предоставлении муниципальной услуги, содержание которого соответствует требованиям формы заявления, установленной настоящим административным регламентом) (далее - запрос).</w:t>
      </w:r>
    </w:p>
    <w:p w14:paraId="46E77821" w14:textId="77777777" w:rsidR="00420312" w:rsidRPr="00071499" w:rsidRDefault="00420312">
      <w:pPr>
        <w:pStyle w:val="ConsPlusNormal"/>
        <w:spacing w:before="240"/>
        <w:ind w:firstLine="540"/>
        <w:jc w:val="both"/>
      </w:pPr>
      <w:r w:rsidRPr="00071499">
        <w:t xml:space="preserve">Обращение заявителя в уполномоченный орган указанным способом обеспечивает возможность направления и получения однозначной и конфиденциальной информации, а </w:t>
      </w:r>
      <w:r w:rsidRPr="00071499">
        <w:lastRenderedPageBreak/>
        <w:t>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14:paraId="38F87044" w14:textId="77777777" w:rsidR="00420312" w:rsidRPr="00071499" w:rsidRDefault="00905517">
      <w:pPr>
        <w:pStyle w:val="ConsPlusNormal"/>
        <w:spacing w:before="240"/>
        <w:ind w:firstLine="540"/>
        <w:jc w:val="both"/>
      </w:pPr>
      <w:r w:rsidRPr="00071499">
        <w:t>2.16</w:t>
      </w:r>
      <w:r w:rsidR="00420312" w:rsidRPr="00071499">
        <w:t>.3. При предоставлении муниципальной услуги в электронной форме посредством ЕПГУ, РПГУ заявителю обеспечивается:</w:t>
      </w:r>
    </w:p>
    <w:p w14:paraId="2DF7B839" w14:textId="77777777" w:rsidR="00420312" w:rsidRPr="00071499" w:rsidRDefault="00420312">
      <w:pPr>
        <w:pStyle w:val="ConsPlusNormal"/>
        <w:spacing w:before="240"/>
        <w:ind w:firstLine="540"/>
        <w:jc w:val="both"/>
      </w:pPr>
      <w:r w:rsidRPr="00071499">
        <w:t>- получение информации о порядке и сроках предоставления муниципальной услуги;</w:t>
      </w:r>
    </w:p>
    <w:p w14:paraId="13631C2E" w14:textId="77777777" w:rsidR="00420312" w:rsidRPr="00071499" w:rsidRDefault="00420312">
      <w:pPr>
        <w:pStyle w:val="ConsPlusNormal"/>
        <w:spacing w:before="240"/>
        <w:ind w:firstLine="540"/>
        <w:jc w:val="both"/>
      </w:pPr>
      <w:r w:rsidRPr="00071499">
        <w:t>- запись на прием в уполномоченный орган для подачи заявления и документов;</w:t>
      </w:r>
    </w:p>
    <w:p w14:paraId="5C3CD066" w14:textId="77777777" w:rsidR="00420312" w:rsidRPr="00071499" w:rsidRDefault="00420312">
      <w:pPr>
        <w:pStyle w:val="ConsPlusNormal"/>
        <w:spacing w:before="240"/>
        <w:ind w:firstLine="540"/>
        <w:jc w:val="both"/>
      </w:pPr>
      <w:r w:rsidRPr="00071499">
        <w:t>- формирование запроса;</w:t>
      </w:r>
    </w:p>
    <w:p w14:paraId="2413C208" w14:textId="77777777" w:rsidR="00420312" w:rsidRPr="00071499" w:rsidRDefault="00420312">
      <w:pPr>
        <w:pStyle w:val="ConsPlusNormal"/>
        <w:spacing w:before="240"/>
        <w:ind w:firstLine="540"/>
        <w:jc w:val="both"/>
      </w:pPr>
      <w:r w:rsidRPr="00071499">
        <w:t>- прием и регистрация уполномоченным органом запроса и документов;</w:t>
      </w:r>
    </w:p>
    <w:p w14:paraId="250772BE" w14:textId="77777777" w:rsidR="00420312" w:rsidRPr="00071499" w:rsidRDefault="00420312">
      <w:pPr>
        <w:pStyle w:val="ConsPlusNormal"/>
        <w:spacing w:before="240"/>
        <w:ind w:firstLine="540"/>
        <w:jc w:val="both"/>
      </w:pPr>
      <w:r w:rsidRPr="00071499">
        <w:t>- получение результата предоставления муниципальной услуги;</w:t>
      </w:r>
    </w:p>
    <w:p w14:paraId="29C9A197" w14:textId="77777777" w:rsidR="00420312" w:rsidRPr="00071499" w:rsidRDefault="00420312" w:rsidP="00A317E0">
      <w:pPr>
        <w:pStyle w:val="ConsPlusNormal"/>
        <w:spacing w:before="240"/>
        <w:ind w:firstLine="540"/>
        <w:jc w:val="both"/>
      </w:pPr>
      <w:r w:rsidRPr="00071499">
        <w:t>- получение сведений о ходе выполн</w:t>
      </w:r>
      <w:r w:rsidR="00A317E0" w:rsidRPr="00071499">
        <w:t>ения запроса.</w:t>
      </w:r>
    </w:p>
    <w:p w14:paraId="3748EB08" w14:textId="77777777" w:rsidR="00420312" w:rsidRPr="00071499" w:rsidRDefault="00420312" w:rsidP="00B13D4E">
      <w:pPr>
        <w:pStyle w:val="ConsPlusNormal"/>
        <w:spacing w:before="240"/>
        <w:ind w:firstLine="540"/>
        <w:jc w:val="both"/>
      </w:pPr>
      <w:r w:rsidRPr="00071499">
        <w:t>При направлении запроса используется простая электронная подпись, при условии, что личность заявителя установлена при активации учетной записи.</w:t>
      </w:r>
    </w:p>
    <w:p w14:paraId="036D6F32" w14:textId="77777777" w:rsidR="00863D4D" w:rsidRPr="00071499" w:rsidRDefault="00863D4D" w:rsidP="00B13D4E">
      <w:pPr>
        <w:pStyle w:val="ConsPlusNormal"/>
        <w:spacing w:before="240"/>
        <w:ind w:firstLine="540"/>
        <w:jc w:val="both"/>
      </w:pPr>
    </w:p>
    <w:p w14:paraId="184F8A1D" w14:textId="77777777" w:rsidR="00420312" w:rsidRPr="00071499" w:rsidRDefault="00420312">
      <w:pPr>
        <w:pStyle w:val="ConsPlusTitle"/>
        <w:jc w:val="center"/>
        <w:outlineLvl w:val="1"/>
        <w:rPr>
          <w:rFonts w:ascii="Times New Roman" w:hAnsi="Times New Roman" w:cs="Times New Roman"/>
          <w:sz w:val="28"/>
          <w:szCs w:val="28"/>
        </w:rPr>
      </w:pPr>
      <w:r w:rsidRPr="00071499">
        <w:rPr>
          <w:rFonts w:ascii="Times New Roman" w:hAnsi="Times New Roman" w:cs="Times New Roman"/>
          <w:sz w:val="28"/>
          <w:szCs w:val="28"/>
        </w:rPr>
        <w:t>3</w:t>
      </w:r>
      <w:r w:rsidRPr="00071499">
        <w:rPr>
          <w:rFonts w:ascii="Times New Roman" w:hAnsi="Times New Roman" w:cs="Times New Roman"/>
        </w:rPr>
        <w:t xml:space="preserve">. </w:t>
      </w:r>
      <w:r w:rsidRPr="00071499">
        <w:rPr>
          <w:rFonts w:ascii="Times New Roman" w:hAnsi="Times New Roman" w:cs="Times New Roman"/>
          <w:sz w:val="28"/>
          <w:szCs w:val="28"/>
        </w:rPr>
        <w:t>Состав, последовательность и сроки выполнения</w:t>
      </w:r>
    </w:p>
    <w:p w14:paraId="3E722FCF" w14:textId="77777777" w:rsidR="00420312" w:rsidRPr="00071499" w:rsidRDefault="00420312">
      <w:pPr>
        <w:pStyle w:val="ConsPlusTitle"/>
        <w:jc w:val="center"/>
        <w:rPr>
          <w:rFonts w:ascii="Times New Roman" w:hAnsi="Times New Roman" w:cs="Times New Roman"/>
          <w:sz w:val="28"/>
          <w:szCs w:val="28"/>
        </w:rPr>
      </w:pPr>
      <w:r w:rsidRPr="00071499">
        <w:rPr>
          <w:rFonts w:ascii="Times New Roman" w:hAnsi="Times New Roman" w:cs="Times New Roman"/>
          <w:sz w:val="28"/>
          <w:szCs w:val="28"/>
        </w:rPr>
        <w:t>административных процедур (действий), требования к порядку</w:t>
      </w:r>
    </w:p>
    <w:p w14:paraId="3DA0F7A9" w14:textId="77777777" w:rsidR="00420312" w:rsidRPr="00071499" w:rsidRDefault="00420312">
      <w:pPr>
        <w:pStyle w:val="ConsPlusTitle"/>
        <w:jc w:val="center"/>
        <w:rPr>
          <w:rFonts w:ascii="Times New Roman" w:hAnsi="Times New Roman" w:cs="Times New Roman"/>
          <w:sz w:val="28"/>
          <w:szCs w:val="28"/>
        </w:rPr>
      </w:pPr>
      <w:r w:rsidRPr="00071499">
        <w:rPr>
          <w:rFonts w:ascii="Times New Roman" w:hAnsi="Times New Roman" w:cs="Times New Roman"/>
          <w:sz w:val="28"/>
          <w:szCs w:val="28"/>
        </w:rPr>
        <w:t>их выполнения, в том числе особенности выполнения</w:t>
      </w:r>
    </w:p>
    <w:p w14:paraId="6349D19A" w14:textId="77777777" w:rsidR="00420312" w:rsidRPr="00071499" w:rsidRDefault="00420312">
      <w:pPr>
        <w:pStyle w:val="ConsPlusTitle"/>
        <w:jc w:val="center"/>
        <w:rPr>
          <w:rFonts w:ascii="Times New Roman" w:hAnsi="Times New Roman" w:cs="Times New Roman"/>
          <w:sz w:val="28"/>
          <w:szCs w:val="28"/>
        </w:rPr>
      </w:pPr>
      <w:r w:rsidRPr="00071499">
        <w:rPr>
          <w:rFonts w:ascii="Times New Roman" w:hAnsi="Times New Roman" w:cs="Times New Roman"/>
          <w:sz w:val="28"/>
          <w:szCs w:val="28"/>
        </w:rPr>
        <w:t>административных процедур (действий) в электронной форме</w:t>
      </w:r>
    </w:p>
    <w:p w14:paraId="21FAFE87" w14:textId="77777777" w:rsidR="00420312" w:rsidRPr="00071499" w:rsidRDefault="00420312">
      <w:pPr>
        <w:pStyle w:val="ConsPlusNormal"/>
        <w:jc w:val="both"/>
      </w:pPr>
    </w:p>
    <w:p w14:paraId="35034501" w14:textId="77777777" w:rsidR="00420312" w:rsidRPr="00071499" w:rsidRDefault="00420312">
      <w:pPr>
        <w:pStyle w:val="ConsPlusNormal"/>
        <w:ind w:firstLine="540"/>
        <w:jc w:val="both"/>
      </w:pPr>
      <w:r w:rsidRPr="00071499">
        <w:t>3.1. Исчерпывающий перечень административных процедур</w:t>
      </w:r>
    </w:p>
    <w:p w14:paraId="597B0789" w14:textId="77777777" w:rsidR="00420312" w:rsidRPr="00071499" w:rsidRDefault="00420312">
      <w:pPr>
        <w:pStyle w:val="ConsPlusNormal"/>
        <w:spacing w:before="240"/>
        <w:ind w:firstLine="540"/>
        <w:jc w:val="both"/>
      </w:pPr>
      <w:r w:rsidRPr="00071499">
        <w:t>1) прием и регистрация заявления и документов на предоставление муниципальной услуги;</w:t>
      </w:r>
    </w:p>
    <w:p w14:paraId="5FDCFA3E" w14:textId="77777777" w:rsidR="00420312" w:rsidRPr="00071499" w:rsidRDefault="00420312">
      <w:pPr>
        <w:pStyle w:val="ConsPlusNormal"/>
        <w:spacing w:before="240"/>
        <w:ind w:firstLine="540"/>
        <w:jc w:val="both"/>
      </w:pPr>
      <w:r w:rsidRPr="00071499">
        <w:t>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14:paraId="3B7916CF" w14:textId="77777777" w:rsidR="00093E55" w:rsidRPr="00071499" w:rsidRDefault="00006040">
      <w:pPr>
        <w:pStyle w:val="ConsPlusNormal"/>
        <w:spacing w:before="240"/>
        <w:ind w:firstLine="540"/>
        <w:jc w:val="both"/>
      </w:pPr>
      <w:r w:rsidRPr="00071499">
        <w:t>3) уведомление заявителя о представлении документов и (или) информации, необходимой для проведения переустройства и (или) перепланировки помещения в многоквартирном доме</w:t>
      </w:r>
      <w:r w:rsidR="00093E55" w:rsidRPr="00071499">
        <w:t>;</w:t>
      </w:r>
    </w:p>
    <w:p w14:paraId="2F6CC776" w14:textId="77777777" w:rsidR="00420312" w:rsidRPr="00071499" w:rsidRDefault="00006040">
      <w:pPr>
        <w:pStyle w:val="ConsPlusNormal"/>
        <w:spacing w:before="240"/>
        <w:ind w:firstLine="540"/>
        <w:jc w:val="both"/>
      </w:pPr>
      <w:r w:rsidRPr="00071499">
        <w:t>4</w:t>
      </w:r>
      <w:r w:rsidR="00420312" w:rsidRPr="00071499">
        <w:t xml:space="preserve">) принятие решения о </w:t>
      </w:r>
      <w:r w:rsidR="00E65B50">
        <w:t>переводе</w:t>
      </w:r>
      <w:r w:rsidR="00420312" w:rsidRPr="00071499">
        <w:t xml:space="preserve"> </w:t>
      </w:r>
      <w:r w:rsidR="00E65B50">
        <w:t xml:space="preserve">или </w:t>
      </w:r>
      <w:r w:rsidR="00420312" w:rsidRPr="00071499">
        <w:t xml:space="preserve">об отказе в </w:t>
      </w:r>
      <w:r w:rsidR="00E65B50">
        <w:t>переводе жилого помещения в нежилое или нежилого помещения в жилое помещение</w:t>
      </w:r>
      <w:r w:rsidR="00420312" w:rsidRPr="00071499">
        <w:t>;</w:t>
      </w:r>
    </w:p>
    <w:p w14:paraId="7B2CBF8C" w14:textId="77777777" w:rsidR="00420312" w:rsidRPr="00071499" w:rsidRDefault="00006040">
      <w:pPr>
        <w:pStyle w:val="ConsPlusNormal"/>
        <w:spacing w:before="240"/>
        <w:ind w:firstLine="540"/>
        <w:jc w:val="both"/>
      </w:pPr>
      <w:r w:rsidRPr="00071499">
        <w:t>5</w:t>
      </w:r>
      <w:r w:rsidR="00420312" w:rsidRPr="00071499">
        <w:t>) выдача (направление) документов по результатам предоставления муниципальной услуги.</w:t>
      </w:r>
    </w:p>
    <w:p w14:paraId="7EBD5B36" w14:textId="12E71443" w:rsidR="00420312" w:rsidRPr="00071499" w:rsidRDefault="00D90C59">
      <w:pPr>
        <w:pStyle w:val="ConsPlusNormal"/>
        <w:spacing w:before="240"/>
        <w:ind w:firstLine="540"/>
        <w:jc w:val="both"/>
      </w:pPr>
      <w:hyperlink w:anchor="Par436" w:tooltip="БЛОК-СХЕМА" w:history="1">
        <w:r w:rsidR="00420312" w:rsidRPr="00D828AC">
          <w:t>Блок-схема</w:t>
        </w:r>
      </w:hyperlink>
      <w:r w:rsidR="00420312" w:rsidRPr="00D828AC">
        <w:t xml:space="preserve"> предоставления муниципальной услуги представлена в </w:t>
      </w:r>
      <w:r w:rsidR="006041AF">
        <w:t>П</w:t>
      </w:r>
      <w:r w:rsidR="006041AF" w:rsidRPr="00D828AC">
        <w:t xml:space="preserve">риложении </w:t>
      </w:r>
      <w:r w:rsidR="006041AF">
        <w:t xml:space="preserve">№ 1 </w:t>
      </w:r>
      <w:r w:rsidR="00420312" w:rsidRPr="00D828AC">
        <w:t xml:space="preserve">к </w:t>
      </w:r>
      <w:r w:rsidR="006041AF">
        <w:t xml:space="preserve">настоящему </w:t>
      </w:r>
      <w:r w:rsidR="00420312" w:rsidRPr="00D828AC">
        <w:t>административному регламенту.</w:t>
      </w:r>
    </w:p>
    <w:p w14:paraId="41612279" w14:textId="77777777" w:rsidR="00420312" w:rsidRPr="00071499" w:rsidRDefault="00420312">
      <w:pPr>
        <w:pStyle w:val="ConsPlusNormal"/>
        <w:spacing w:before="240"/>
        <w:ind w:firstLine="540"/>
        <w:jc w:val="both"/>
      </w:pPr>
      <w:r w:rsidRPr="00071499">
        <w:t>3.1.1. Прием и регистрация заявления и документов на предоставление муниципальной услуги.</w:t>
      </w:r>
    </w:p>
    <w:p w14:paraId="46745F89" w14:textId="77777777" w:rsidR="00F35E31" w:rsidRPr="00071499" w:rsidRDefault="00420312" w:rsidP="006D35AD">
      <w:pPr>
        <w:pStyle w:val="ConsPlusNormal"/>
        <w:spacing w:before="240"/>
        <w:ind w:firstLine="540"/>
        <w:jc w:val="both"/>
      </w:pPr>
      <w:r w:rsidRPr="00071499">
        <w:lastRenderedPageBreak/>
        <w:t xml:space="preserve">3.1.1.1. </w:t>
      </w:r>
      <w:r w:rsidR="00A317E0" w:rsidRPr="00071499">
        <w:t>Основанием начала выполнения административной процедуры является поступление от заявителя заявления и документов, необходимых для предоставления государственной услуги, в уполномоченный орган, ЕПГ, РПГУ либо через МФЦ.</w:t>
      </w:r>
    </w:p>
    <w:p w14:paraId="7981F3F7" w14:textId="77777777" w:rsidR="00420312" w:rsidRPr="00071499" w:rsidRDefault="00F35E31">
      <w:pPr>
        <w:pStyle w:val="ConsPlusNormal"/>
        <w:spacing w:before="240"/>
        <w:ind w:firstLine="540"/>
        <w:jc w:val="both"/>
      </w:pPr>
      <w:r w:rsidRPr="00071499">
        <w:t>3.1</w:t>
      </w:r>
      <w:r w:rsidR="006D35AD" w:rsidRPr="00071499">
        <w:t>.1.2</w:t>
      </w:r>
      <w:r w:rsidRPr="00071499">
        <w:t xml:space="preserve">. </w:t>
      </w:r>
      <w:r w:rsidR="00420312" w:rsidRPr="00071499">
        <w:t>При личном обращении заявителя в уполномоченный орган специалист уполномоченного органа, ответственный за прием и выдачу документов:</w:t>
      </w:r>
    </w:p>
    <w:p w14:paraId="09794BD6" w14:textId="77777777" w:rsidR="00420312" w:rsidRPr="00071499" w:rsidRDefault="00420312">
      <w:pPr>
        <w:pStyle w:val="ConsPlusNormal"/>
        <w:spacing w:before="240"/>
        <w:ind w:firstLine="540"/>
        <w:jc w:val="both"/>
      </w:pPr>
      <w:r w:rsidRPr="00071499">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w:t>
      </w:r>
      <w:r w:rsidR="00F67E74" w:rsidRPr="00071499">
        <w:t xml:space="preserve"> представителя</w:t>
      </w:r>
      <w:r w:rsidRPr="00071499">
        <w:t>);</w:t>
      </w:r>
    </w:p>
    <w:p w14:paraId="0D5F0306" w14:textId="77777777" w:rsidR="00420312" w:rsidRPr="00071499" w:rsidRDefault="00420312">
      <w:pPr>
        <w:pStyle w:val="ConsPlusNormal"/>
        <w:spacing w:before="240"/>
        <w:ind w:firstLine="540"/>
        <w:jc w:val="both"/>
      </w:pPr>
      <w:r w:rsidRPr="00071499">
        <w:t>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о согласовании переустройства и (или) перепланировки помещения в многоквартирном доме и приложенных к нему документах.</w:t>
      </w:r>
    </w:p>
    <w:p w14:paraId="1103AC17" w14:textId="77777777" w:rsidR="00420312" w:rsidRPr="00071499" w:rsidRDefault="00420312">
      <w:pPr>
        <w:pStyle w:val="ConsPlusNormal"/>
        <w:spacing w:before="240"/>
        <w:ind w:firstLine="540"/>
        <w:jc w:val="both"/>
      </w:pPr>
      <w:r w:rsidRPr="00071499">
        <w:t>В ходе приема документов от заявителя</w:t>
      </w:r>
      <w:r w:rsidR="00F67E74" w:rsidRPr="00071499">
        <w:t xml:space="preserve"> или уполномоченного им лица</w:t>
      </w:r>
      <w:r w:rsidRPr="00071499">
        <w:t xml:space="preserve"> специалист, ответственный за прием и выдачу документов, удостоверяется, что:</w:t>
      </w:r>
    </w:p>
    <w:p w14:paraId="54ED9697" w14:textId="77777777" w:rsidR="00420312" w:rsidRPr="00071499" w:rsidRDefault="00420312">
      <w:pPr>
        <w:pStyle w:val="ConsPlusNormal"/>
        <w:spacing w:before="240"/>
        <w:ind w:firstLine="540"/>
        <w:jc w:val="both"/>
      </w:pPr>
      <w:r w:rsidRPr="00071499">
        <w:t xml:space="preserve">1) текст в заявлении о </w:t>
      </w:r>
      <w:r w:rsidR="003B58D9">
        <w:t>переводе помещения</w:t>
      </w:r>
      <w:r w:rsidRPr="00071499">
        <w:t xml:space="preserve"> поддается прочтению;</w:t>
      </w:r>
    </w:p>
    <w:p w14:paraId="39B70D73" w14:textId="77777777" w:rsidR="00420312" w:rsidRPr="00071499" w:rsidRDefault="00420312">
      <w:pPr>
        <w:pStyle w:val="ConsPlusNormal"/>
        <w:spacing w:before="240"/>
        <w:ind w:firstLine="540"/>
        <w:jc w:val="both"/>
      </w:pPr>
      <w:r w:rsidRPr="00071499">
        <w:t xml:space="preserve">2) в заявлении о </w:t>
      </w:r>
      <w:r w:rsidR="003B58D9">
        <w:t>переводе помещения</w:t>
      </w:r>
      <w:r w:rsidRPr="00071499">
        <w:t xml:space="preserve"> указаны фамилия, имя, отчество (последнее - при наличии) физического лица либо наименование юридического лица;</w:t>
      </w:r>
    </w:p>
    <w:p w14:paraId="3E8BD283" w14:textId="77777777" w:rsidR="00420312" w:rsidRPr="00071499" w:rsidRDefault="00420312">
      <w:pPr>
        <w:pStyle w:val="ConsPlusNormal"/>
        <w:spacing w:before="240"/>
        <w:ind w:firstLine="540"/>
        <w:jc w:val="both"/>
      </w:pPr>
      <w:r w:rsidRPr="00071499">
        <w:t xml:space="preserve">3) заявление о </w:t>
      </w:r>
      <w:r w:rsidR="003B58D9">
        <w:t>переводе помещения</w:t>
      </w:r>
      <w:r w:rsidRPr="00071499">
        <w:t xml:space="preserve"> подписано </w:t>
      </w:r>
      <w:r w:rsidR="00F67E74" w:rsidRPr="00071499">
        <w:t>заявителем</w:t>
      </w:r>
      <w:r w:rsidR="001A5244">
        <w:t xml:space="preserve"> или уполномоченный представитель</w:t>
      </w:r>
      <w:r w:rsidRPr="00071499">
        <w:t>;</w:t>
      </w:r>
    </w:p>
    <w:p w14:paraId="1517CE59" w14:textId="77777777" w:rsidR="00420312" w:rsidRPr="00071499" w:rsidRDefault="00420312">
      <w:pPr>
        <w:pStyle w:val="ConsPlusNormal"/>
        <w:spacing w:before="240"/>
        <w:ind w:firstLine="540"/>
        <w:jc w:val="both"/>
      </w:pPr>
      <w:r w:rsidRPr="00071499">
        <w:t>4) прилагаются документы, необходимые для предоставления муниципальной услуги.</w:t>
      </w:r>
    </w:p>
    <w:p w14:paraId="4D53EF3E" w14:textId="77777777" w:rsidR="00420312" w:rsidRPr="00071499" w:rsidRDefault="00420312">
      <w:pPr>
        <w:pStyle w:val="ConsPlusNormal"/>
        <w:spacing w:before="240"/>
        <w:ind w:firstLine="540"/>
        <w:jc w:val="both"/>
      </w:pPr>
      <w:r w:rsidRPr="00071499">
        <w:t xml:space="preserve">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w:t>
      </w:r>
      <w:r w:rsidR="000D1356" w:rsidRPr="00071499">
        <w:t xml:space="preserve">настоящего </w:t>
      </w:r>
      <w:r w:rsidRPr="00071499">
        <w:t>административного ре</w:t>
      </w:r>
      <w:r w:rsidR="000D1356" w:rsidRPr="00071499">
        <w:t xml:space="preserve">гламента - уведомляет заявителя </w:t>
      </w:r>
      <w:r w:rsidRPr="00071499">
        <w:t>о выявленных недостатках в представленных документах и предлагает принять меры по их устранению.</w:t>
      </w:r>
    </w:p>
    <w:p w14:paraId="280DFF3B" w14:textId="77777777" w:rsidR="00420312" w:rsidRPr="00071499" w:rsidRDefault="00420312">
      <w:pPr>
        <w:pStyle w:val="ConsPlusNormal"/>
        <w:spacing w:before="240"/>
        <w:ind w:firstLine="540"/>
        <w:jc w:val="both"/>
      </w:pPr>
      <w:r w:rsidRPr="00071499">
        <w:t>В случае если заявитель настаивает на принятии документов - принимает представленные заявителем документы.</w:t>
      </w:r>
    </w:p>
    <w:p w14:paraId="3C054EE1" w14:textId="77777777" w:rsidR="00420312" w:rsidRPr="00071499" w:rsidRDefault="00420312">
      <w:pPr>
        <w:pStyle w:val="ConsPlusNormal"/>
        <w:spacing w:before="240"/>
        <w:ind w:firstLine="540"/>
        <w:jc w:val="both"/>
      </w:pPr>
      <w:r w:rsidRPr="00071499">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14:paraId="32AFDC6A" w14:textId="77777777" w:rsidR="00420312" w:rsidRPr="00071499" w:rsidRDefault="00420312">
      <w:pPr>
        <w:pStyle w:val="ConsPlusNormal"/>
        <w:spacing w:before="240"/>
        <w:ind w:firstLine="540"/>
        <w:jc w:val="both"/>
      </w:pPr>
      <w:r w:rsidRPr="00071499">
        <w:t>По окончании приема заявления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уполномоченным органом, а также с указанием перечня документов, которые будут получены по межведомственным запросам.</w:t>
      </w:r>
    </w:p>
    <w:p w14:paraId="1FA79DB6" w14:textId="77777777" w:rsidR="00420312" w:rsidRPr="00071499" w:rsidRDefault="00420312">
      <w:pPr>
        <w:pStyle w:val="ConsPlusNormal"/>
        <w:spacing w:before="240"/>
        <w:ind w:firstLine="540"/>
        <w:jc w:val="both"/>
      </w:pPr>
      <w:r w:rsidRPr="00071499">
        <w:t xml:space="preserve">Максимальный срок выполнения административной процедуры по приему и регистрации заявления о </w:t>
      </w:r>
      <w:r w:rsidR="003B58D9">
        <w:t>переводе помещения</w:t>
      </w:r>
      <w:r w:rsidRPr="00071499">
        <w:t xml:space="preserve"> и приложенных к нему документов </w:t>
      </w:r>
      <w:r w:rsidRPr="00071499">
        <w:lastRenderedPageBreak/>
        <w:t>со</w:t>
      </w:r>
      <w:r w:rsidR="00D85449" w:rsidRPr="00071499">
        <w:t>ставляет 1 рабочий день</w:t>
      </w:r>
      <w:r w:rsidRPr="00071499">
        <w:t xml:space="preserve"> </w:t>
      </w:r>
      <w:r w:rsidR="00D85449" w:rsidRPr="00071499">
        <w:t>с момента поступления заявления</w:t>
      </w:r>
      <w:r w:rsidRPr="00071499">
        <w:t>.</w:t>
      </w:r>
    </w:p>
    <w:p w14:paraId="7C5A025D" w14:textId="77777777" w:rsidR="00420312" w:rsidRPr="00071499" w:rsidRDefault="00420312">
      <w:pPr>
        <w:pStyle w:val="ConsPlusNormal"/>
        <w:spacing w:before="240"/>
        <w:ind w:firstLine="540"/>
        <w:jc w:val="both"/>
      </w:pPr>
      <w:r w:rsidRPr="00071499">
        <w:t xml:space="preserve">Критерий принятия решения: поступление заявления о </w:t>
      </w:r>
      <w:r w:rsidR="003B58D9">
        <w:t>переводе помещения</w:t>
      </w:r>
      <w:r w:rsidRPr="00071499">
        <w:t xml:space="preserve"> и приложенных к нему документов.</w:t>
      </w:r>
    </w:p>
    <w:p w14:paraId="2419B348" w14:textId="77777777" w:rsidR="00420312" w:rsidRPr="00071499" w:rsidRDefault="00420312">
      <w:pPr>
        <w:pStyle w:val="ConsPlusNormal"/>
        <w:spacing w:before="240"/>
        <w:ind w:firstLine="540"/>
        <w:jc w:val="both"/>
      </w:pPr>
      <w:r w:rsidRPr="00071499">
        <w:t xml:space="preserve">Результатом административной процедуры является прием и регистрация заявления о </w:t>
      </w:r>
      <w:r w:rsidR="003B58D9">
        <w:t>переводе помещения</w:t>
      </w:r>
      <w:r w:rsidRPr="00071499">
        <w:t xml:space="preserve"> и приложенных к нему документов.</w:t>
      </w:r>
    </w:p>
    <w:p w14:paraId="08FF90A0" w14:textId="77777777" w:rsidR="00420312" w:rsidRPr="00071499" w:rsidRDefault="00E8046C">
      <w:pPr>
        <w:pStyle w:val="ConsPlusNormal"/>
        <w:spacing w:before="240"/>
        <w:ind w:firstLine="540"/>
        <w:jc w:val="both"/>
      </w:pPr>
      <w:r w:rsidRPr="00071499">
        <w:t>Информация о приеме заявления о</w:t>
      </w:r>
      <w:r w:rsidR="00420312" w:rsidRPr="00071499">
        <w:t xml:space="preserve"> </w:t>
      </w:r>
      <w:r w:rsidR="003B58D9">
        <w:t>переводе помещения</w:t>
      </w:r>
      <w:r w:rsidR="00420312" w:rsidRPr="00071499">
        <w:t xml:space="preserve"> и приложенных к нему документов фиксируется в системе электронного документооборота</w:t>
      </w:r>
      <w:r w:rsidR="001A5244">
        <w:t xml:space="preserve"> и (или)</w:t>
      </w:r>
      <w:r w:rsidR="00D85449" w:rsidRPr="00071499">
        <w:t xml:space="preserve"> журнале регистрации</w:t>
      </w:r>
      <w:r w:rsidR="00420312" w:rsidRPr="00071499">
        <w:t xml:space="preserve"> </w:t>
      </w:r>
      <w:r w:rsidR="00631180" w:rsidRPr="00071499">
        <w:t>уполномоченного органа</w:t>
      </w:r>
      <w:r w:rsidR="00420312" w:rsidRPr="00071499">
        <w:t xml:space="preserve">, после чего поступившие документы передаются </w:t>
      </w:r>
      <w:r w:rsidR="00631180" w:rsidRPr="00071499">
        <w:t>должностному лицу</w:t>
      </w:r>
      <w:r w:rsidR="00420312" w:rsidRPr="00071499">
        <w:t xml:space="preserve"> для рассмотрения и назначения ответственного исполнителя.</w:t>
      </w:r>
    </w:p>
    <w:p w14:paraId="4F5BF7D5" w14:textId="77777777" w:rsidR="00420312" w:rsidRPr="00071499" w:rsidRDefault="00420312">
      <w:pPr>
        <w:pStyle w:val="ConsPlusNormal"/>
        <w:spacing w:before="240"/>
        <w:ind w:firstLine="540"/>
        <w:jc w:val="both"/>
      </w:pPr>
      <w:r w:rsidRPr="00071499">
        <w:t>3.1.1.3. Прием и регистрация заявления и документов на предоставление муниципальной услуги в форме электронных документов</w:t>
      </w:r>
      <w:r w:rsidR="008D6E62" w:rsidRPr="00071499">
        <w:t xml:space="preserve"> через ЕПГУ, РПГУ</w:t>
      </w:r>
      <w:r w:rsidRPr="00071499">
        <w:t>.</w:t>
      </w:r>
    </w:p>
    <w:p w14:paraId="163F7894" w14:textId="77777777" w:rsidR="00420312" w:rsidRPr="00071499" w:rsidRDefault="00420312">
      <w:pPr>
        <w:pStyle w:val="ConsPlusNormal"/>
        <w:spacing w:before="240"/>
        <w:ind w:firstLine="540"/>
        <w:jc w:val="both"/>
      </w:pPr>
      <w:r w:rsidRPr="00071499">
        <w:t xml:space="preserve">При направлении заявления о </w:t>
      </w:r>
      <w:r w:rsidR="003B58D9">
        <w:t>переводе помещения</w:t>
      </w:r>
      <w:r w:rsidRPr="00071499">
        <w:t xml:space="preserve"> в электронной форме (при наличии технической возможности) заявителю необходимо заполнить на ЕПГУ, РПГУ 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w:t>
      </w:r>
    </w:p>
    <w:p w14:paraId="1C018336" w14:textId="77777777" w:rsidR="00420312" w:rsidRPr="00071499" w:rsidRDefault="00420312">
      <w:pPr>
        <w:pStyle w:val="ConsPlusNormal"/>
        <w:spacing w:before="240"/>
        <w:ind w:firstLine="540"/>
        <w:jc w:val="both"/>
      </w:pPr>
      <w:r w:rsidRPr="00071499">
        <w:t>На ЕПГУ, РПГУ размещается образец заполнения электронной формы заявления (запроса).</w:t>
      </w:r>
    </w:p>
    <w:p w14:paraId="01136000" w14:textId="77777777" w:rsidR="00420312" w:rsidRPr="00071499" w:rsidRDefault="00420312">
      <w:pPr>
        <w:pStyle w:val="ConsPlusNormal"/>
        <w:spacing w:before="240"/>
        <w:ind w:firstLine="540"/>
        <w:jc w:val="both"/>
      </w:pPr>
      <w:r w:rsidRPr="00071499">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5F568803" w14:textId="77777777" w:rsidR="00420312" w:rsidRPr="00071499" w:rsidRDefault="00420312">
      <w:pPr>
        <w:pStyle w:val="ConsPlusNormal"/>
        <w:spacing w:before="240"/>
        <w:ind w:firstLine="540"/>
        <w:jc w:val="both"/>
      </w:pPr>
      <w:r w:rsidRPr="00071499">
        <w:t>Специалист, ответственный за прием и выдачу документов, при поступлении заявления и документов в электронном виде:</w:t>
      </w:r>
    </w:p>
    <w:p w14:paraId="15ACB4C8" w14:textId="77777777" w:rsidR="00420312" w:rsidRPr="00071499" w:rsidRDefault="00420312">
      <w:pPr>
        <w:pStyle w:val="ConsPlusNormal"/>
        <w:spacing w:before="240"/>
        <w:ind w:firstLine="540"/>
        <w:jc w:val="both"/>
      </w:pPr>
      <w:r w:rsidRPr="00071499">
        <w:t>проверяет электронные образы документов на отсутствие компьютерных вирусов и искаженной информации;</w:t>
      </w:r>
    </w:p>
    <w:p w14:paraId="1DA02BDC" w14:textId="77777777" w:rsidR="00420312" w:rsidRPr="00071499" w:rsidRDefault="00420312">
      <w:pPr>
        <w:pStyle w:val="ConsPlusNormal"/>
        <w:spacing w:before="240"/>
        <w:ind w:firstLine="540"/>
        <w:jc w:val="both"/>
      </w:pPr>
      <w:r w:rsidRPr="00071499">
        <w:t xml:space="preserve">регистрирует документы в системе электронного документооборота </w:t>
      </w:r>
      <w:r w:rsidR="005863C4" w:rsidRPr="00071499">
        <w:t>уполномоченного органа</w:t>
      </w:r>
      <w:r w:rsidR="006D35AD" w:rsidRPr="00071499">
        <w:t>, в журнале регистрации, в случае отсутствия системы электронного документооборота</w:t>
      </w:r>
      <w:r w:rsidRPr="00071499">
        <w:t>;</w:t>
      </w:r>
    </w:p>
    <w:p w14:paraId="24BF4A2D" w14:textId="77777777" w:rsidR="00420312" w:rsidRPr="00071499" w:rsidRDefault="00420312">
      <w:pPr>
        <w:pStyle w:val="ConsPlusNormal"/>
        <w:spacing w:before="240"/>
        <w:ind w:firstLine="540"/>
        <w:jc w:val="both"/>
      </w:pPr>
      <w:r w:rsidRPr="00071499">
        <w:t>формирует и направляет заявителю электронное уведомление через ЕПГУ, РПГУ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через ЕПГУ, РПГУ;</w:t>
      </w:r>
    </w:p>
    <w:p w14:paraId="598D5D1D" w14:textId="77777777" w:rsidR="00420312" w:rsidRPr="00071499" w:rsidRDefault="00420312">
      <w:pPr>
        <w:pStyle w:val="ConsPlusNormal"/>
        <w:spacing w:before="240"/>
        <w:ind w:firstLine="540"/>
        <w:jc w:val="both"/>
      </w:pPr>
      <w:r w:rsidRPr="00071499">
        <w:t xml:space="preserve">направляет поступивший пакет документов </w:t>
      </w:r>
      <w:r w:rsidR="005863C4" w:rsidRPr="00071499">
        <w:t>должностному лицу уполномоченного органа</w:t>
      </w:r>
      <w:r w:rsidRPr="00071499">
        <w:t xml:space="preserve"> для рассмотрения и назначения ответственного исполнителя.</w:t>
      </w:r>
    </w:p>
    <w:p w14:paraId="1F3A074A" w14:textId="77777777" w:rsidR="00420312" w:rsidRPr="00071499" w:rsidRDefault="00420312">
      <w:pPr>
        <w:pStyle w:val="ConsPlusNormal"/>
        <w:spacing w:before="240"/>
        <w:ind w:firstLine="540"/>
        <w:jc w:val="both"/>
      </w:pPr>
      <w:r w:rsidRPr="00071499">
        <w:t>Максимальный срок выполнения административной процедуры по приему и регистрац</w:t>
      </w:r>
      <w:r w:rsidR="00F35E31" w:rsidRPr="00071499">
        <w:t>ии заявления о</w:t>
      </w:r>
      <w:r w:rsidRPr="00071499">
        <w:t xml:space="preserve"> </w:t>
      </w:r>
      <w:r w:rsidR="003B58D9">
        <w:t>переводе помещения</w:t>
      </w:r>
      <w:r w:rsidRPr="00071499">
        <w:t xml:space="preserve"> и приложенных к нему документов в форме </w:t>
      </w:r>
      <w:r w:rsidRPr="00071499">
        <w:lastRenderedPageBreak/>
        <w:t xml:space="preserve">электронных документов составляет 1 </w:t>
      </w:r>
      <w:r w:rsidR="00ED6BDE">
        <w:t xml:space="preserve">рабочий </w:t>
      </w:r>
      <w:r w:rsidRPr="00071499">
        <w:t>день</w:t>
      </w:r>
      <w:r w:rsidR="006D5824" w:rsidRPr="00071499">
        <w:t xml:space="preserve"> с момента получения документов.</w:t>
      </w:r>
    </w:p>
    <w:p w14:paraId="10366EFD" w14:textId="77777777" w:rsidR="00420312" w:rsidRPr="00071499" w:rsidRDefault="00420312">
      <w:pPr>
        <w:pStyle w:val="ConsPlusNormal"/>
        <w:spacing w:before="240"/>
        <w:ind w:firstLine="540"/>
        <w:jc w:val="both"/>
      </w:pPr>
      <w:r w:rsidRPr="00071499">
        <w:t xml:space="preserve">Критерий принятия решения: поступление заявления о </w:t>
      </w:r>
      <w:r w:rsidR="003B58D9">
        <w:t>переводе помещения</w:t>
      </w:r>
      <w:r w:rsidRPr="00071499">
        <w:t xml:space="preserve"> и приложенных к нему документов.</w:t>
      </w:r>
    </w:p>
    <w:p w14:paraId="134C8FDE" w14:textId="77777777" w:rsidR="00420312" w:rsidRPr="00071499" w:rsidRDefault="00420312">
      <w:pPr>
        <w:pStyle w:val="ConsPlusNormal"/>
        <w:spacing w:before="240"/>
        <w:ind w:firstLine="540"/>
        <w:jc w:val="both"/>
      </w:pPr>
      <w:r w:rsidRPr="00071499">
        <w:t>Результатом административной процедуры является прием, регистрация заявления</w:t>
      </w:r>
      <w:r w:rsidR="008D6E62" w:rsidRPr="00071499">
        <w:t xml:space="preserve"> о</w:t>
      </w:r>
      <w:r w:rsidRPr="00071499">
        <w:t xml:space="preserve"> </w:t>
      </w:r>
      <w:r w:rsidR="003B58D9">
        <w:t>переводе помещения</w:t>
      </w:r>
      <w:r w:rsidRPr="00071499">
        <w:t xml:space="preserve"> и приложенных к нему документов.</w:t>
      </w:r>
    </w:p>
    <w:p w14:paraId="7B37F4B6" w14:textId="77777777" w:rsidR="00420312" w:rsidRPr="00071499" w:rsidRDefault="00420312">
      <w:pPr>
        <w:pStyle w:val="ConsPlusNormal"/>
        <w:spacing w:before="240"/>
        <w:ind w:firstLine="540"/>
        <w:jc w:val="both"/>
      </w:pPr>
      <w:r w:rsidRPr="00071499">
        <w:t>3.1.1.4. При направлении заявителем заявления и документов в уполномоченный орган посредством почтовой связи специалист уполномоченного органа, ответственный за прием и выдачу документов:</w:t>
      </w:r>
    </w:p>
    <w:p w14:paraId="2CB3EBBF" w14:textId="77777777" w:rsidR="00420312" w:rsidRPr="00071499" w:rsidRDefault="00420312">
      <w:pPr>
        <w:pStyle w:val="ConsPlusNormal"/>
        <w:spacing w:before="240"/>
        <w:ind w:firstLine="540"/>
        <w:jc w:val="both"/>
      </w:pPr>
      <w:r w:rsidRPr="00071499">
        <w:t>проверяет правильность адресности корреспонденции. Ошибочно (не по адресу) присланные письма возвращаются в организацию почтовой связи невскрытыми;</w:t>
      </w:r>
    </w:p>
    <w:p w14:paraId="0D67BB28" w14:textId="77777777" w:rsidR="00420312" w:rsidRPr="00071499" w:rsidRDefault="00420312">
      <w:pPr>
        <w:pStyle w:val="ConsPlusNormal"/>
        <w:spacing w:before="240"/>
        <w:ind w:firstLine="540"/>
        <w:jc w:val="both"/>
      </w:pPr>
      <w:r w:rsidRPr="00071499">
        <w:t>вскрывает конверты, проверяет наличие в них заявления и документов, обязанность по предоставлению которых возложена на заявителя;</w:t>
      </w:r>
    </w:p>
    <w:p w14:paraId="5F83ACEB" w14:textId="77777777" w:rsidR="00420312" w:rsidRPr="00071499" w:rsidRDefault="00420312">
      <w:pPr>
        <w:pStyle w:val="ConsPlusNormal"/>
        <w:spacing w:before="240"/>
        <w:ind w:firstLine="540"/>
        <w:jc w:val="both"/>
      </w:pPr>
      <w:r w:rsidRPr="00071499">
        <w:t>проверяет, что заявление написано разборчиво, фамилии, имена, отчества (при наличии), наименование, адрес места жительства, адрес местонахождения, написаны полностью;</w:t>
      </w:r>
    </w:p>
    <w:p w14:paraId="598DA6D6" w14:textId="77777777" w:rsidR="00420312" w:rsidRPr="00071499" w:rsidRDefault="00420312">
      <w:pPr>
        <w:pStyle w:val="ConsPlusNormal"/>
        <w:spacing w:before="240"/>
        <w:ind w:firstLine="540"/>
        <w:jc w:val="both"/>
      </w:pPr>
      <w:r w:rsidRPr="00071499">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14:paraId="2A463610" w14:textId="77777777" w:rsidR="00420312" w:rsidRPr="00071499" w:rsidRDefault="00420312">
      <w:pPr>
        <w:pStyle w:val="ConsPlusNormal"/>
        <w:spacing w:before="240"/>
        <w:ind w:firstLine="540"/>
        <w:jc w:val="both"/>
      </w:pPr>
      <w:r w:rsidRPr="00071499">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14:paraId="6294C0E1" w14:textId="77777777" w:rsidR="00420312" w:rsidRPr="00071499" w:rsidRDefault="00420312">
      <w:pPr>
        <w:pStyle w:val="ConsPlusNormal"/>
        <w:spacing w:before="240"/>
        <w:ind w:firstLine="540"/>
        <w:jc w:val="both"/>
      </w:pPr>
      <w:r w:rsidRPr="00071499">
        <w:t xml:space="preserve">Максимальный срок выполнения административной процедуры по приему и регистрации заявления </w:t>
      </w:r>
      <w:r w:rsidR="00743299" w:rsidRPr="00071499">
        <w:t>о</w:t>
      </w:r>
      <w:r w:rsidRPr="00071499">
        <w:t xml:space="preserve"> </w:t>
      </w:r>
      <w:r w:rsidR="003B58D9">
        <w:t>переводе помещения</w:t>
      </w:r>
      <w:r w:rsidRPr="00071499">
        <w:t xml:space="preserve"> и приложенных к нему документов, поступивших </w:t>
      </w:r>
      <w:r w:rsidR="003820C0" w:rsidRPr="00071499">
        <w:t>посредством почтовой связи,</w:t>
      </w:r>
      <w:r w:rsidR="00743299" w:rsidRPr="00071499">
        <w:t xml:space="preserve"> составляет 1 </w:t>
      </w:r>
      <w:r w:rsidR="001A5244">
        <w:t xml:space="preserve">рабочий </w:t>
      </w:r>
      <w:r w:rsidR="00743299" w:rsidRPr="00071499">
        <w:t>день</w:t>
      </w:r>
      <w:r w:rsidR="00E8046C" w:rsidRPr="00071499">
        <w:t xml:space="preserve"> с момента получения документов</w:t>
      </w:r>
      <w:r w:rsidRPr="00071499">
        <w:t>.</w:t>
      </w:r>
    </w:p>
    <w:p w14:paraId="7FB852FF" w14:textId="77777777" w:rsidR="00420312" w:rsidRPr="00071499" w:rsidRDefault="00420312">
      <w:pPr>
        <w:pStyle w:val="ConsPlusNormal"/>
        <w:spacing w:before="240"/>
        <w:ind w:firstLine="540"/>
        <w:jc w:val="both"/>
      </w:pPr>
      <w:r w:rsidRPr="00071499">
        <w:t>Критерий принятия ре</w:t>
      </w:r>
      <w:r w:rsidR="00743299" w:rsidRPr="00071499">
        <w:t>шения: поступление заявления о</w:t>
      </w:r>
      <w:r w:rsidRPr="00071499">
        <w:t xml:space="preserve"> </w:t>
      </w:r>
      <w:r w:rsidR="003B58D9">
        <w:t>переводе помещения</w:t>
      </w:r>
      <w:r w:rsidRPr="00071499">
        <w:t xml:space="preserve"> и приложенных к нему документов.</w:t>
      </w:r>
    </w:p>
    <w:p w14:paraId="5D5509FB" w14:textId="77777777" w:rsidR="00420312" w:rsidRPr="00071499" w:rsidRDefault="00420312">
      <w:pPr>
        <w:pStyle w:val="ConsPlusNormal"/>
        <w:spacing w:before="240"/>
        <w:ind w:firstLine="540"/>
        <w:jc w:val="both"/>
      </w:pPr>
      <w:r w:rsidRPr="00071499">
        <w:t xml:space="preserve">Результатом административной процедуры является прием и регистрация заявления </w:t>
      </w:r>
      <w:r w:rsidR="003B58D9">
        <w:t>о переводе помещения</w:t>
      </w:r>
      <w:r w:rsidRPr="00071499">
        <w:t xml:space="preserve"> и приложенных к нему документов.</w:t>
      </w:r>
    </w:p>
    <w:p w14:paraId="226CBA14" w14:textId="77777777" w:rsidR="00420312" w:rsidRPr="00071499" w:rsidRDefault="00420312">
      <w:pPr>
        <w:pStyle w:val="ConsPlusNormal"/>
        <w:spacing w:before="240"/>
        <w:ind w:firstLine="540"/>
        <w:jc w:val="both"/>
      </w:pPr>
      <w:r w:rsidRPr="00071499">
        <w:t xml:space="preserve">Информация о приеме заявления </w:t>
      </w:r>
      <w:r w:rsidR="003B58D9">
        <w:t>о переводе помещения</w:t>
      </w:r>
      <w:r w:rsidRPr="00071499">
        <w:t xml:space="preserve"> и приложенных к нему документов фиксируется в системе электронного документооборота </w:t>
      </w:r>
      <w:r w:rsidR="005863C4" w:rsidRPr="00071499">
        <w:t>уполномоченного органа</w:t>
      </w:r>
      <w:r w:rsidR="006D35AD" w:rsidRPr="00071499">
        <w:t>, в журнале регистрации, в случае отсутствия системы электронного документооборота</w:t>
      </w:r>
      <w:r w:rsidRPr="00071499">
        <w:t>.</w:t>
      </w:r>
    </w:p>
    <w:p w14:paraId="402B4737" w14:textId="77777777" w:rsidR="00420312" w:rsidRPr="00071499" w:rsidRDefault="00420312">
      <w:pPr>
        <w:pStyle w:val="ConsPlusNormal"/>
        <w:spacing w:before="240"/>
        <w:ind w:firstLine="540"/>
        <w:jc w:val="both"/>
      </w:pPr>
      <w:r w:rsidRPr="00071499">
        <w:t xml:space="preserve">В день регистрации заявления </w:t>
      </w:r>
      <w:r w:rsidR="003B58D9">
        <w:t>о переводе помещения</w:t>
      </w:r>
      <w:r w:rsidRPr="00071499">
        <w:t xml:space="preserve"> и приложенных к нему документов, специалист, ответственный за прием документов, передает поступившие документы </w:t>
      </w:r>
      <w:r w:rsidR="005863C4" w:rsidRPr="00071499">
        <w:t>должностному лицу уполномоченного органа</w:t>
      </w:r>
      <w:r w:rsidRPr="00071499">
        <w:t xml:space="preserve"> для рассмотрения и назначения ответственного исполнителя.</w:t>
      </w:r>
    </w:p>
    <w:p w14:paraId="5757DA6D" w14:textId="77777777" w:rsidR="00420312" w:rsidRPr="00071499" w:rsidRDefault="00420312">
      <w:pPr>
        <w:pStyle w:val="ConsPlusNormal"/>
        <w:spacing w:before="240"/>
        <w:ind w:firstLine="540"/>
        <w:jc w:val="both"/>
      </w:pPr>
      <w:r w:rsidRPr="00071499">
        <w:t xml:space="preserve">3.1.2. Формирование и направление межведомственных запросов в органы </w:t>
      </w:r>
      <w:r w:rsidRPr="00071499">
        <w:lastRenderedPageBreak/>
        <w:t>(организации), участвующие в предоставлении муниципальной услуги (при необходимости).</w:t>
      </w:r>
    </w:p>
    <w:p w14:paraId="60637272" w14:textId="77777777" w:rsidR="00420312" w:rsidRPr="00071499" w:rsidRDefault="00420312">
      <w:pPr>
        <w:pStyle w:val="ConsPlusNormal"/>
        <w:spacing w:before="240"/>
        <w:ind w:firstLine="540"/>
        <w:jc w:val="both"/>
      </w:pPr>
      <w:r w:rsidRPr="00071499">
        <w:t xml:space="preserve">Основанием для начала административной процедуры является непредставление заявителем документов, </w:t>
      </w:r>
      <w:r w:rsidRPr="00AB675C">
        <w:t xml:space="preserve">предусмотренных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AB675C">
          <w:t>подпунктами 2</w:t>
        </w:r>
      </w:hyperlink>
      <w:r w:rsidRPr="00AB675C">
        <w:t xml:space="preserve">, </w:t>
      </w:r>
      <w:hyperlink w:anchor="Par98" w:tooltip="4) технический паспорт переустраиваемого и (или) перепланируемого помещения в многоквартирном доме;" w:history="1">
        <w:r w:rsidR="00AB675C" w:rsidRPr="00AB675C">
          <w:t>3</w:t>
        </w:r>
      </w:hyperlink>
      <w:r w:rsidRPr="00AB675C">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AB675C" w:rsidRPr="00AB675C">
          <w:t>4</w:t>
        </w:r>
        <w:r w:rsidRPr="00AB675C">
          <w:t xml:space="preserve"> пункта 2.6.1</w:t>
        </w:r>
      </w:hyperlink>
      <w:r w:rsidRPr="00AB675C">
        <w:t xml:space="preserve"> </w:t>
      </w:r>
      <w:r w:rsidR="008D6E62" w:rsidRPr="00AB675C">
        <w:t>настоящего</w:t>
      </w:r>
      <w:r w:rsidR="008D6E62" w:rsidRPr="00071499">
        <w:t xml:space="preserve"> </w:t>
      </w:r>
      <w:r w:rsidRPr="00071499">
        <w:t>административного регламента.</w:t>
      </w:r>
    </w:p>
    <w:p w14:paraId="622A5A00" w14:textId="77777777" w:rsidR="00420312" w:rsidRPr="00071499" w:rsidRDefault="005863C4">
      <w:pPr>
        <w:pStyle w:val="ConsPlusNormal"/>
        <w:spacing w:before="240"/>
        <w:ind w:firstLine="540"/>
        <w:jc w:val="both"/>
      </w:pPr>
      <w:r w:rsidRPr="00071499">
        <w:t>Должностное лицо уполномоченного органа</w:t>
      </w:r>
      <w:r w:rsidR="00743299" w:rsidRPr="00071499">
        <w:t xml:space="preserve"> при получении заявления о </w:t>
      </w:r>
      <w:r w:rsidR="00AB675C">
        <w:t>переводе помещения</w:t>
      </w:r>
      <w:r w:rsidR="00420312" w:rsidRPr="00071499">
        <w:t xml:space="preserve"> и приложенных к нему документов, поручает специалисту соответствующего отдела произвести их проверку.</w:t>
      </w:r>
    </w:p>
    <w:p w14:paraId="0DCBA2FF" w14:textId="77777777" w:rsidR="00420312" w:rsidRPr="00071499" w:rsidRDefault="00420312">
      <w:pPr>
        <w:pStyle w:val="ConsPlusNormal"/>
        <w:spacing w:before="240"/>
        <w:ind w:firstLine="540"/>
        <w:jc w:val="both"/>
      </w:pPr>
      <w:r w:rsidRPr="00071499">
        <w:t xml:space="preserve">В случае, если специалистом соответствующего отдела будет выявлено, что в перечне представленных заявителем документов отсутствуют документы, предусмотренные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071499">
          <w:t>подпунктами 2</w:t>
        </w:r>
      </w:hyperlink>
      <w:r w:rsidRPr="00071499">
        <w:t xml:space="preserve">, </w:t>
      </w:r>
      <w:hyperlink w:anchor="Par98" w:tooltip="4) технический паспорт переустраиваемого и (или) перепланируемого помещения в многоквартирном доме;" w:history="1">
        <w:r w:rsidR="00AB675C">
          <w:t>3</w:t>
        </w:r>
      </w:hyperlink>
      <w:r w:rsidRPr="00071499">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AB675C">
          <w:t>4</w:t>
        </w:r>
        <w:r w:rsidRPr="00071499">
          <w:t xml:space="preserve"> пункта 2.6.1</w:t>
        </w:r>
      </w:hyperlink>
      <w:r w:rsidRPr="00071499">
        <w:t xml:space="preserve"> </w:t>
      </w:r>
      <w:r w:rsidR="008D6E62" w:rsidRPr="00071499">
        <w:t xml:space="preserve">настоящего </w:t>
      </w:r>
      <w:r w:rsidRPr="00071499">
        <w:t>административного регламента, принимается решение о направлении соответствующих межведомственных запросов.</w:t>
      </w:r>
    </w:p>
    <w:p w14:paraId="5838C0D1" w14:textId="77777777" w:rsidR="00420312" w:rsidRPr="00071499" w:rsidRDefault="00420312">
      <w:pPr>
        <w:pStyle w:val="ConsPlusNormal"/>
        <w:spacing w:before="240"/>
        <w:ind w:firstLine="540"/>
        <w:jc w:val="both"/>
      </w:pPr>
      <w:r w:rsidRPr="00071499">
        <w:t xml:space="preserve">Межведомственные запросы направляются в срок, не превышающий 3 рабочих дней со дня </w:t>
      </w:r>
      <w:r w:rsidR="000D1356" w:rsidRPr="00071499">
        <w:t>регистрации</w:t>
      </w:r>
      <w:r w:rsidRPr="00071499">
        <w:t xml:space="preserve"> заявления о </w:t>
      </w:r>
      <w:r w:rsidR="00AB675C">
        <w:t>переводе помещения</w:t>
      </w:r>
      <w:r w:rsidRPr="00071499">
        <w:t xml:space="preserve"> и приложенных к нему документов от заявителя.</w:t>
      </w:r>
    </w:p>
    <w:p w14:paraId="1449E3E6" w14:textId="77777777" w:rsidR="00420312" w:rsidRPr="00071499" w:rsidRDefault="00420312">
      <w:pPr>
        <w:pStyle w:val="ConsPlusNormal"/>
        <w:spacing w:before="240"/>
        <w:ind w:firstLine="540"/>
        <w:jc w:val="both"/>
      </w:pPr>
      <w:r w:rsidRPr="00071499">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14:paraId="71B8BD74" w14:textId="77777777" w:rsidR="00420312" w:rsidRPr="00071499" w:rsidRDefault="00420312">
      <w:pPr>
        <w:pStyle w:val="ConsPlusNormal"/>
        <w:spacing w:before="240"/>
        <w:ind w:firstLine="540"/>
        <w:jc w:val="both"/>
      </w:pPr>
      <w:r w:rsidRPr="00071499">
        <w:t>Специалист соответствующего отдела,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14:paraId="5748EF3E" w14:textId="77777777" w:rsidR="00420312" w:rsidRPr="00071499" w:rsidRDefault="00420312">
      <w:pPr>
        <w:pStyle w:val="ConsPlusNormal"/>
        <w:spacing w:before="240"/>
        <w:ind w:firstLine="540"/>
        <w:jc w:val="both"/>
      </w:pPr>
      <w:r w:rsidRPr="00071499">
        <w:t>В случае не</w:t>
      </w:r>
      <w:r w:rsidR="006041AF">
        <w:t xml:space="preserve"> </w:t>
      </w:r>
      <w:r w:rsidRPr="00071499">
        <w:t>поступления ответа на межведомственный запрос в срок</w:t>
      </w:r>
      <w:r w:rsidR="001A5244">
        <w:t xml:space="preserve"> установленный пунктом 2.6.3</w:t>
      </w:r>
      <w:r w:rsidRPr="00071499">
        <w:t xml:space="preserve"> </w:t>
      </w:r>
      <w:r w:rsidR="001A5244" w:rsidRPr="001A5244">
        <w:t xml:space="preserve">административного регламента </w:t>
      </w:r>
      <w:r w:rsidR="00B3538D">
        <w:t>принимаются меры</w:t>
      </w:r>
      <w:r w:rsidRPr="00071499">
        <w:t xml:space="preserve"> </w:t>
      </w:r>
      <w:r w:rsidR="001A5244">
        <w:t>в соответствии</w:t>
      </w:r>
      <w:r w:rsidR="008D6E62" w:rsidRPr="00071499">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42095B" w:rsidRPr="00071499">
          <w:t>подпунктом 3</w:t>
        </w:r>
        <w:r w:rsidR="008D6E62" w:rsidRPr="00071499">
          <w:t xml:space="preserve"> пункта </w:t>
        </w:r>
        <w:r w:rsidR="0042095B" w:rsidRPr="00071499">
          <w:t>3</w:t>
        </w:r>
        <w:r w:rsidR="008D6E62" w:rsidRPr="00071499">
          <w:t>.1</w:t>
        </w:r>
      </w:hyperlink>
      <w:r w:rsidR="0042095B" w:rsidRPr="00071499">
        <w:t xml:space="preserve"> </w:t>
      </w:r>
      <w:r w:rsidR="008D6E62" w:rsidRPr="00071499">
        <w:t>настоящего административного регламента</w:t>
      </w:r>
      <w:r w:rsidRPr="00071499">
        <w:t>.</w:t>
      </w:r>
    </w:p>
    <w:p w14:paraId="240F1124" w14:textId="77777777" w:rsidR="00420312" w:rsidRPr="00071499" w:rsidRDefault="00420312">
      <w:pPr>
        <w:pStyle w:val="ConsPlusNormal"/>
        <w:spacing w:before="240"/>
        <w:ind w:firstLine="540"/>
        <w:jc w:val="both"/>
      </w:pPr>
      <w:r w:rsidRPr="00071499">
        <w:t xml:space="preserve">Критерий принятия решения: непредставление документов, предусмотренных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071499">
          <w:t>подпунктами 2</w:t>
        </w:r>
      </w:hyperlink>
      <w:r w:rsidRPr="00071499">
        <w:t xml:space="preserve">, </w:t>
      </w:r>
      <w:hyperlink w:anchor="Par98" w:tooltip="4) технический паспорт переустраиваемого и (или) перепланируемого помещения в многоквартирном доме;" w:history="1">
        <w:r w:rsidR="00087A78">
          <w:t>3</w:t>
        </w:r>
      </w:hyperlink>
      <w:r w:rsidRPr="00071499">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087A78">
          <w:t>4</w:t>
        </w:r>
        <w:r w:rsidRPr="00071499">
          <w:t xml:space="preserve"> пункта 2.6.1</w:t>
        </w:r>
      </w:hyperlink>
      <w:r w:rsidRPr="00071499">
        <w:t xml:space="preserve"> </w:t>
      </w:r>
      <w:r w:rsidR="00944916" w:rsidRPr="00071499">
        <w:t xml:space="preserve">настоящего </w:t>
      </w:r>
      <w:r w:rsidRPr="00071499">
        <w:t>административного регламента.</w:t>
      </w:r>
    </w:p>
    <w:p w14:paraId="71114FF7" w14:textId="77777777" w:rsidR="00420312" w:rsidRPr="00071499" w:rsidRDefault="00420312">
      <w:pPr>
        <w:pStyle w:val="ConsPlusNormal"/>
        <w:spacing w:before="240"/>
        <w:ind w:firstLine="540"/>
        <w:jc w:val="both"/>
      </w:pPr>
      <w:r w:rsidRPr="00071499">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
    <w:p w14:paraId="4035B848" w14:textId="77777777" w:rsidR="00420312" w:rsidRPr="00071499" w:rsidRDefault="00420312">
      <w:pPr>
        <w:pStyle w:val="ConsPlusNormal"/>
        <w:spacing w:before="240"/>
        <w:ind w:firstLine="540"/>
        <w:jc w:val="both"/>
      </w:pPr>
      <w:r w:rsidRPr="00071499">
        <w:t>Фиксация результата выполнения административной процедуры не производится.</w:t>
      </w:r>
    </w:p>
    <w:p w14:paraId="67EB7E3E" w14:textId="77777777" w:rsidR="00420312" w:rsidRPr="00071499" w:rsidRDefault="00420312">
      <w:pPr>
        <w:pStyle w:val="ConsPlusNormal"/>
        <w:spacing w:before="240"/>
        <w:ind w:firstLine="540"/>
        <w:jc w:val="both"/>
      </w:pPr>
      <w:r w:rsidRPr="00071499">
        <w:t xml:space="preserve">3.1.3 Принятие решения о </w:t>
      </w:r>
      <w:r w:rsidR="00087A78">
        <w:t>переводе или об отказе в переводе жилого помещения в нежилое и нежилого помещения в жилое</w:t>
      </w:r>
      <w:r w:rsidR="00AF5B48">
        <w:t xml:space="preserve"> помещение</w:t>
      </w:r>
      <w:r w:rsidRPr="00071499">
        <w:t>.</w:t>
      </w:r>
    </w:p>
    <w:p w14:paraId="5056F36E" w14:textId="77777777" w:rsidR="00420312" w:rsidRPr="00071499" w:rsidRDefault="00420312">
      <w:pPr>
        <w:pStyle w:val="ConsPlusNormal"/>
        <w:spacing w:before="240"/>
        <w:ind w:firstLine="540"/>
        <w:jc w:val="both"/>
      </w:pPr>
      <w:r w:rsidRPr="00071499">
        <w:t xml:space="preserve">Основанием для начала административной процедуры является получение </w:t>
      </w:r>
      <w:r w:rsidR="0068567A" w:rsidRPr="00071499">
        <w:t>уполномоченным органом</w:t>
      </w:r>
      <w:r w:rsidRPr="00071499">
        <w:t xml:space="preserve"> документов, указанных в </w:t>
      </w:r>
      <w:hyperlink w:anchor="Par93" w:tooltip="2.6.1. Исчерпывающий перечень документов, необходимых для предоставления муниципальной услуги." w:history="1">
        <w:r w:rsidRPr="00071499">
          <w:t>пункте 2.6.1</w:t>
        </w:r>
      </w:hyperlink>
      <w:r w:rsidRPr="00071499">
        <w:t xml:space="preserve"> </w:t>
      </w:r>
      <w:r w:rsidR="009F5FC8" w:rsidRPr="00071499">
        <w:t xml:space="preserve">настоящего </w:t>
      </w:r>
      <w:r w:rsidRPr="00071499">
        <w:lastRenderedPageBreak/>
        <w:t>административного регламента, в том числе по каналам 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
    <w:p w14:paraId="32C593CF" w14:textId="77777777" w:rsidR="00420312" w:rsidRPr="00071499" w:rsidRDefault="00420312">
      <w:pPr>
        <w:pStyle w:val="ConsPlusNormal"/>
        <w:spacing w:before="240"/>
        <w:ind w:firstLine="540"/>
        <w:jc w:val="both"/>
      </w:pPr>
      <w:r w:rsidRPr="00071499">
        <w:t xml:space="preserve">Ответственным за выполнение административной процедуры является </w:t>
      </w:r>
      <w:r w:rsidR="005863C4" w:rsidRPr="00071499">
        <w:t>должностное лицо уполномоченного органа</w:t>
      </w:r>
      <w:r w:rsidRPr="00071499">
        <w:t>.</w:t>
      </w:r>
    </w:p>
    <w:p w14:paraId="60C445A9" w14:textId="77777777" w:rsidR="00420312" w:rsidRPr="00071499" w:rsidRDefault="00420312">
      <w:pPr>
        <w:pStyle w:val="ConsPlusNormal"/>
        <w:spacing w:before="240"/>
        <w:ind w:firstLine="540"/>
        <w:jc w:val="both"/>
      </w:pPr>
      <w:r w:rsidRPr="00071499">
        <w:t>Специалист отдела</w:t>
      </w:r>
      <w:r w:rsidR="009141F7" w:rsidRPr="00071499">
        <w:t>/уполномоченная комиссия</w:t>
      </w:r>
      <w:r w:rsidRPr="00071499">
        <w:t xml:space="preserve"> проводит анализ представленных документов на наличие оснований </w:t>
      </w:r>
      <w:r w:rsidR="0042095B" w:rsidRPr="00071499">
        <w:t>для принятия решения</w:t>
      </w:r>
      <w:r w:rsidRPr="00071499">
        <w:t xml:space="preserve">, и подготавливает проект решения </w:t>
      </w:r>
      <w:r w:rsidR="00087A78" w:rsidRPr="00087A78">
        <w:t>о переводе или об отказе в переводе жилого помещения в нежилое и нежилого помещения в жилое</w:t>
      </w:r>
      <w:r w:rsidRPr="00071499">
        <w:t xml:space="preserve"> </w:t>
      </w:r>
      <w:r w:rsidR="00AF5B48">
        <w:t xml:space="preserve">помещение </w:t>
      </w:r>
      <w:r w:rsidRPr="00071499">
        <w:t xml:space="preserve">по форме, утвержденной постановлением Правительства РФ </w:t>
      </w:r>
      <w:r w:rsidR="004F3208">
        <w:t xml:space="preserve">от </w:t>
      </w:r>
      <w:r w:rsidR="00087A78" w:rsidRPr="00087A78">
        <w:t>10.08.2005 № 502 «Об утверждении формы уведомления о переводе (отказе в переводе) жилого (нежилого) помещения в нежилое</w:t>
      </w:r>
      <w:r w:rsidR="00087A78">
        <w:t xml:space="preserve"> (жилое) помещение»</w:t>
      </w:r>
      <w:r w:rsidRPr="00071499">
        <w:t>.</w:t>
      </w:r>
    </w:p>
    <w:p w14:paraId="64B15FF3" w14:textId="77777777" w:rsidR="00420312" w:rsidRPr="00071499" w:rsidRDefault="00420312">
      <w:pPr>
        <w:pStyle w:val="ConsPlusNormal"/>
        <w:spacing w:before="240"/>
        <w:ind w:firstLine="540"/>
        <w:jc w:val="both"/>
      </w:pPr>
      <w:r w:rsidRPr="00071499">
        <w:t xml:space="preserve">При поступлении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w:t>
      </w:r>
      <w:r w:rsidR="00087A78">
        <w:t>перевода жилого помещения в нежилое помещение или нежилого помещения в жилое</w:t>
      </w:r>
      <w:r w:rsidRPr="00071499">
        <w:t xml:space="preserve"> </w:t>
      </w:r>
      <w:r w:rsidR="00AF5B48">
        <w:t xml:space="preserve">помещение </w:t>
      </w:r>
      <w:r w:rsidRPr="00071499">
        <w:t xml:space="preserve">в соответствии с </w:t>
      </w:r>
      <w:hyperlink w:anchor="Par93" w:tooltip="2.6.1. Исчерпывающий перечень документов, необходимых для предоставления муниципальной услуги." w:history="1">
        <w:r w:rsidRPr="00071499">
          <w:t>пунктом 2.6.1</w:t>
        </w:r>
      </w:hyperlink>
      <w:r w:rsidRPr="00071499">
        <w:t xml:space="preserve"> </w:t>
      </w:r>
      <w:r w:rsidR="007A4BF2" w:rsidRPr="00071499">
        <w:t xml:space="preserve">настоящего </w:t>
      </w:r>
      <w:r w:rsidRPr="00071499">
        <w:t xml:space="preserve">административного регламента, и если соответствующий документ не представлен заявителем по собственной инициативе, уполномоченный орган после получения указанного ответа уведомляет заявителя о получении такого ответа, и предлагает заявителю представить документ и (или) информацию, необходимые для проведения </w:t>
      </w:r>
      <w:r w:rsidR="009A5E83" w:rsidRPr="009A5E83">
        <w:t>перевода жилого помещения в нежилое помещение или нежилого помещения в жилое</w:t>
      </w:r>
      <w:r w:rsidRPr="00071499">
        <w:t xml:space="preserve"> </w:t>
      </w:r>
      <w:r w:rsidR="00AF5B48">
        <w:t xml:space="preserve">помещение </w:t>
      </w:r>
      <w:r w:rsidRPr="00071499">
        <w:t xml:space="preserve">в соответствии с </w:t>
      </w:r>
      <w:hyperlink w:anchor="Par93" w:tooltip="2.6.1. Исчерпывающий перечень документов, необходимых для предоставления муниципальной услуги." w:history="1">
        <w:r w:rsidRPr="00071499">
          <w:t>пунктом 2.6.1</w:t>
        </w:r>
      </w:hyperlink>
      <w:r w:rsidRPr="00071499">
        <w:t xml:space="preserve"> </w:t>
      </w:r>
      <w:r w:rsidR="007A4BF2" w:rsidRPr="00071499">
        <w:t xml:space="preserve">настоящего </w:t>
      </w:r>
      <w:r w:rsidRPr="00071499">
        <w:t>административного регламента, в течение пятнадцати рабочих дней со дня направления уведомления.</w:t>
      </w:r>
    </w:p>
    <w:p w14:paraId="03BADB47" w14:textId="77777777" w:rsidR="00420312" w:rsidRPr="00071499" w:rsidRDefault="00420312">
      <w:pPr>
        <w:pStyle w:val="ConsPlusNormal"/>
        <w:spacing w:before="240"/>
        <w:ind w:firstLine="540"/>
        <w:jc w:val="both"/>
      </w:pPr>
      <w:r w:rsidRPr="00071499">
        <w:t xml:space="preserve">При непредставлении заявителем документов, необходимых для предоставления муниципальной услуги, в указанном случае, специалист соответствующего отдела подготавливает проект решения об отказе в </w:t>
      </w:r>
      <w:r w:rsidR="009A5E83">
        <w:t xml:space="preserve">переводе </w:t>
      </w:r>
      <w:r w:rsidR="009A5E83" w:rsidRPr="009A5E83">
        <w:t>жилого помещения в нежилое помещение или нежилого помещения в жилое</w:t>
      </w:r>
      <w:r w:rsidR="00AF5B48">
        <w:t xml:space="preserve"> помещение</w:t>
      </w:r>
      <w:r w:rsidR="009A5E83">
        <w:t>.</w:t>
      </w:r>
    </w:p>
    <w:p w14:paraId="327AD8C8" w14:textId="77777777" w:rsidR="00420312" w:rsidRPr="00071499" w:rsidRDefault="00420312">
      <w:pPr>
        <w:pStyle w:val="ConsPlusNormal"/>
        <w:spacing w:before="240"/>
        <w:ind w:firstLine="540"/>
        <w:jc w:val="both"/>
      </w:pPr>
      <w:r w:rsidRPr="00071499">
        <w:t xml:space="preserve">Решение об отказе </w:t>
      </w:r>
      <w:r w:rsidR="009A5E83" w:rsidRPr="009A5E83">
        <w:t>жилого помещения в нежилое помещение или нежилого помещения в жилое</w:t>
      </w:r>
      <w:r w:rsidR="0050106E">
        <w:t xml:space="preserve"> помещение</w:t>
      </w:r>
      <w:r w:rsidRPr="00071499">
        <w:t xml:space="preserve"> должно содержать основания отказа с обязательной ссылкой на нарушения.</w:t>
      </w:r>
    </w:p>
    <w:p w14:paraId="2DDB4E05" w14:textId="77777777" w:rsidR="00420312" w:rsidRPr="00071499" w:rsidRDefault="00420312">
      <w:pPr>
        <w:pStyle w:val="ConsPlusNormal"/>
        <w:spacing w:before="240"/>
        <w:ind w:firstLine="540"/>
        <w:jc w:val="both"/>
      </w:pPr>
      <w:r w:rsidRPr="00071499">
        <w:t xml:space="preserve">Решение о </w:t>
      </w:r>
      <w:r w:rsidR="009A5E83">
        <w:t>переводе</w:t>
      </w:r>
      <w:r w:rsidRPr="00071499">
        <w:t xml:space="preserve"> или об отказе </w:t>
      </w:r>
      <w:r w:rsidR="009A5E83">
        <w:t xml:space="preserve">в переводе </w:t>
      </w:r>
      <w:r w:rsidR="009A5E83" w:rsidRPr="009A5E83">
        <w:t>жилого помещения в нежилое помещение или нежилого помещения в жилое</w:t>
      </w:r>
      <w:r w:rsidRPr="00071499">
        <w:t xml:space="preserve"> </w:t>
      </w:r>
      <w:r w:rsidR="0050106E">
        <w:t xml:space="preserve">помещение </w:t>
      </w:r>
      <w:r w:rsidRPr="00071499">
        <w:t xml:space="preserve">подписывается </w:t>
      </w:r>
      <w:r w:rsidR="005863C4" w:rsidRPr="00071499">
        <w:t>должностным лицом уполномоченного органа</w:t>
      </w:r>
      <w:r w:rsidRPr="00071499">
        <w:t xml:space="preserve"> в двух экземплярах и передается специалисту, ответственному за прием-выдачу документов.</w:t>
      </w:r>
    </w:p>
    <w:p w14:paraId="514CD5BB" w14:textId="77777777" w:rsidR="00420312" w:rsidRPr="00071499" w:rsidRDefault="00420312">
      <w:pPr>
        <w:pStyle w:val="ConsPlusNormal"/>
        <w:spacing w:before="240"/>
        <w:ind w:firstLine="540"/>
        <w:jc w:val="both"/>
      </w:pPr>
      <w:r w:rsidRPr="00071499">
        <w:t xml:space="preserve">В случае представления заявления о </w:t>
      </w:r>
      <w:r w:rsidR="009A5E83">
        <w:t>переводе помещения</w:t>
      </w:r>
      <w:r w:rsidR="0085752A" w:rsidRPr="00071499">
        <w:t xml:space="preserve"> </w:t>
      </w:r>
      <w:r w:rsidRPr="00071499">
        <w:t>через МФЦ документ, подтверждающий принятие решения, направляется в МФЦ, если иной способ его получения не указан заявителем.</w:t>
      </w:r>
    </w:p>
    <w:p w14:paraId="0BB03E74" w14:textId="3B44586E" w:rsidR="00420312" w:rsidRPr="00AB01F3" w:rsidRDefault="00420312">
      <w:pPr>
        <w:pStyle w:val="ConsPlusNormal"/>
        <w:spacing w:before="240"/>
        <w:ind w:firstLine="540"/>
        <w:jc w:val="both"/>
      </w:pPr>
      <w:bookmarkStart w:id="4" w:name="_GoBack"/>
      <w:bookmarkEnd w:id="4"/>
      <w:r w:rsidRPr="00AB01F3">
        <w:t xml:space="preserve">Максимальный срок выполнения административной процедуры принятия решения </w:t>
      </w:r>
      <w:r w:rsidR="009A5E83" w:rsidRPr="00AB01F3">
        <w:t>о переводе или об отказе в переводе жилого помещения в нежилое и нежилого помещения в жилое</w:t>
      </w:r>
      <w:r w:rsidRPr="00AB01F3">
        <w:t xml:space="preserve"> </w:t>
      </w:r>
      <w:r w:rsidR="00CF6E43" w:rsidRPr="00AB01F3">
        <w:t xml:space="preserve">помещение </w:t>
      </w:r>
      <w:r w:rsidRPr="00AB01F3">
        <w:t xml:space="preserve">не может превышать </w:t>
      </w:r>
      <w:r w:rsidR="00AB01F3" w:rsidRPr="00AB01F3">
        <w:t>тринадцать рабочих дней</w:t>
      </w:r>
      <w:r w:rsidRPr="00AB01F3">
        <w:t xml:space="preserve"> со дня представления в уполномоченный </w:t>
      </w:r>
      <w:r w:rsidR="007E24F8" w:rsidRPr="00AB01F3">
        <w:t xml:space="preserve">орган документов, обязанность по представлению которых в </w:t>
      </w:r>
      <w:r w:rsidR="007E24F8" w:rsidRPr="00AB01F3">
        <w:lastRenderedPageBreak/>
        <w:t>соответствии с пунктом 2.6.1 настоящего административного регламента возложена на заявителя.</w:t>
      </w:r>
    </w:p>
    <w:p w14:paraId="0358A19D" w14:textId="77777777" w:rsidR="00420312" w:rsidRPr="00071499" w:rsidRDefault="00420312">
      <w:pPr>
        <w:pStyle w:val="ConsPlusNormal"/>
        <w:spacing w:before="240"/>
        <w:ind w:firstLine="540"/>
        <w:jc w:val="both"/>
      </w:pPr>
      <w:r w:rsidRPr="00AB01F3">
        <w:t>Критерий принятия решения: наличие (отсутствие) оснований для отказа в предоставлении муниципальной услуги, предусмотренных</w:t>
      </w:r>
      <w:r w:rsidR="00905517" w:rsidRPr="00AB01F3">
        <w:t xml:space="preserve"> пунктом 2.7</w:t>
      </w:r>
      <w:r w:rsidRPr="00AB01F3">
        <w:t xml:space="preserve"> </w:t>
      </w:r>
      <w:r w:rsidR="006D046E" w:rsidRPr="00AB01F3">
        <w:t xml:space="preserve">настоящего </w:t>
      </w:r>
      <w:r w:rsidRPr="00AB01F3">
        <w:t>административного регламента</w:t>
      </w:r>
      <w:r w:rsidRPr="00071499">
        <w:t>.</w:t>
      </w:r>
    </w:p>
    <w:p w14:paraId="7A3CC3B9" w14:textId="77777777" w:rsidR="00420312" w:rsidRPr="00071499" w:rsidRDefault="00420312">
      <w:pPr>
        <w:pStyle w:val="ConsPlusNormal"/>
        <w:spacing w:before="240"/>
        <w:ind w:firstLine="540"/>
        <w:jc w:val="both"/>
      </w:pPr>
      <w:r w:rsidRPr="00071499">
        <w:t xml:space="preserve">Результатом административной процедуры является поступление к специалисту, ответственному за прием-выдачу документов, решения </w:t>
      </w:r>
      <w:r w:rsidR="009A5E83" w:rsidRPr="009A5E83">
        <w:t>о переводе или об отказе в переводе жилого помещения в нежилое и нежилого помещения в жилое</w:t>
      </w:r>
      <w:r w:rsidR="00CF6E43">
        <w:t xml:space="preserve"> помещение</w:t>
      </w:r>
      <w:r w:rsidRPr="00071499">
        <w:t>.</w:t>
      </w:r>
    </w:p>
    <w:p w14:paraId="082D792F" w14:textId="77777777" w:rsidR="00420312" w:rsidRPr="00071499" w:rsidRDefault="00420312">
      <w:pPr>
        <w:pStyle w:val="ConsPlusNormal"/>
        <w:spacing w:before="240"/>
        <w:ind w:firstLine="540"/>
        <w:jc w:val="both"/>
      </w:pPr>
      <w:r w:rsidRPr="00071499">
        <w:t xml:space="preserve">Результат выполнения административной процедуры фиксируется в системе электронного документооборота </w:t>
      </w:r>
      <w:r w:rsidR="005863C4" w:rsidRPr="00071499">
        <w:t>уполномоченного органа</w:t>
      </w:r>
      <w:r w:rsidR="0068567A" w:rsidRPr="00071499">
        <w:t>, журнале регистрации</w:t>
      </w:r>
      <w:r w:rsidRPr="00071499">
        <w:t>.</w:t>
      </w:r>
    </w:p>
    <w:p w14:paraId="538EC5FB" w14:textId="77777777" w:rsidR="00420312" w:rsidRPr="00071499" w:rsidRDefault="00420312">
      <w:pPr>
        <w:pStyle w:val="ConsPlusNormal"/>
        <w:spacing w:before="240"/>
        <w:ind w:firstLine="540"/>
        <w:jc w:val="both"/>
      </w:pPr>
      <w:r w:rsidRPr="00071499">
        <w:t>3.1.4. Выдача (направление) документов по результатам предоставления муниципальной услуги.</w:t>
      </w:r>
    </w:p>
    <w:p w14:paraId="274E1A15" w14:textId="77777777" w:rsidR="00420312" w:rsidRPr="00071499" w:rsidRDefault="00420312">
      <w:pPr>
        <w:pStyle w:val="ConsPlusNormal"/>
        <w:spacing w:before="240"/>
        <w:ind w:firstLine="540"/>
        <w:jc w:val="both"/>
      </w:pPr>
      <w:r w:rsidRPr="00071499">
        <w:t>3.1.4.1. Выдача (направление) документов по результатам предоставления муниципальной услуги в уполномоченном органе.</w:t>
      </w:r>
    </w:p>
    <w:p w14:paraId="7A4B60AE" w14:textId="77777777" w:rsidR="00420312" w:rsidRPr="00071499" w:rsidRDefault="00420312">
      <w:pPr>
        <w:pStyle w:val="ConsPlusNormal"/>
        <w:spacing w:before="240"/>
        <w:ind w:firstLine="540"/>
        <w:jc w:val="both"/>
      </w:pPr>
      <w:r w:rsidRPr="00071499">
        <w:t xml:space="preserve">Основанием для начала процедуры выдачи документов является </w:t>
      </w:r>
      <w:r w:rsidR="001A5244">
        <w:t xml:space="preserve">наличие </w:t>
      </w:r>
      <w:r w:rsidRPr="00071499">
        <w:t>сформированны</w:t>
      </w:r>
      <w:r w:rsidR="001A5244">
        <w:t xml:space="preserve">х </w:t>
      </w:r>
      <w:r w:rsidRPr="00071499">
        <w:t>документ</w:t>
      </w:r>
      <w:r w:rsidR="001A5244">
        <w:t>ов</w:t>
      </w:r>
      <w:r w:rsidRPr="00071499">
        <w:t>, являющи</w:t>
      </w:r>
      <w:r w:rsidR="001A5244">
        <w:t>х</w:t>
      </w:r>
      <w:r w:rsidRPr="00071499">
        <w:t>ся результатом предоставления муниципальной услуги.</w:t>
      </w:r>
    </w:p>
    <w:p w14:paraId="38C8F73C" w14:textId="77777777" w:rsidR="00420312" w:rsidRPr="00071499" w:rsidRDefault="00420312">
      <w:pPr>
        <w:pStyle w:val="ConsPlusNormal"/>
        <w:spacing w:before="240"/>
        <w:ind w:firstLine="540"/>
        <w:jc w:val="both"/>
      </w:pPr>
      <w:r w:rsidRPr="00071499">
        <w:t>Для получения результатов предоставления муниципальной услуги в бумажном виде и (или) для сверки электронных образов документов с оригиналами (при направлении запроса на предоставление услуги через ЕПГУ, РПГУ (при наличии технической возможности) заявитель предъявляет следующие документы:</w:t>
      </w:r>
    </w:p>
    <w:p w14:paraId="10C194BD" w14:textId="77777777" w:rsidR="00420312" w:rsidRPr="00071499" w:rsidRDefault="00420312">
      <w:pPr>
        <w:pStyle w:val="ConsPlusNormal"/>
        <w:spacing w:before="240"/>
        <w:ind w:firstLine="540"/>
        <w:jc w:val="both"/>
      </w:pPr>
      <w:r w:rsidRPr="00071499">
        <w:t>1) документ, удостоверяющий личность заявителя;</w:t>
      </w:r>
    </w:p>
    <w:p w14:paraId="6D73C543" w14:textId="77777777" w:rsidR="00420312" w:rsidRPr="00071499" w:rsidRDefault="00420312">
      <w:pPr>
        <w:pStyle w:val="ConsPlusNormal"/>
        <w:spacing w:before="240"/>
        <w:ind w:firstLine="540"/>
        <w:jc w:val="both"/>
      </w:pPr>
      <w:r w:rsidRPr="00071499">
        <w:t>2) документ, подтверждающий полномочия представителя на получение документов (если от имени заявителя действует представитель);</w:t>
      </w:r>
    </w:p>
    <w:p w14:paraId="0D639ACC" w14:textId="77777777" w:rsidR="00420312" w:rsidRPr="00071499" w:rsidRDefault="00420312">
      <w:pPr>
        <w:pStyle w:val="ConsPlusNormal"/>
        <w:spacing w:before="240"/>
        <w:ind w:firstLine="540"/>
        <w:jc w:val="both"/>
      </w:pPr>
      <w:r w:rsidRPr="00071499">
        <w:t>3) расписка в получении документов (при ее наличии у заявителя).</w:t>
      </w:r>
    </w:p>
    <w:p w14:paraId="41363689" w14:textId="77777777" w:rsidR="00420312" w:rsidRPr="00071499" w:rsidRDefault="00420312">
      <w:pPr>
        <w:pStyle w:val="ConsPlusNormal"/>
        <w:spacing w:before="240"/>
        <w:ind w:firstLine="540"/>
        <w:jc w:val="both"/>
      </w:pPr>
      <w:r w:rsidRPr="00071499">
        <w:t>Специалист, ответственный за прием и выдачу документов, при выдаче результата предоставления услуги на бумажном носителе:</w:t>
      </w:r>
    </w:p>
    <w:p w14:paraId="57D708F9" w14:textId="77777777" w:rsidR="00420312" w:rsidRPr="00071499" w:rsidRDefault="00420312">
      <w:pPr>
        <w:pStyle w:val="ConsPlusNormal"/>
        <w:spacing w:before="240"/>
        <w:ind w:firstLine="540"/>
        <w:jc w:val="both"/>
      </w:pPr>
      <w:r w:rsidRPr="00071499">
        <w:t>1) устанавливает личность заявителя либо его представителя;</w:t>
      </w:r>
    </w:p>
    <w:p w14:paraId="6F80252D" w14:textId="77777777" w:rsidR="00420312" w:rsidRPr="00071499" w:rsidRDefault="00420312">
      <w:pPr>
        <w:pStyle w:val="ConsPlusNormal"/>
        <w:spacing w:before="240"/>
        <w:ind w:firstLine="540"/>
        <w:jc w:val="both"/>
      </w:pPr>
      <w:r w:rsidRPr="00071499">
        <w:t>2) проверяет правомочия представителя заявителя действовать от имени заявителя при получении документов;</w:t>
      </w:r>
    </w:p>
    <w:p w14:paraId="221F1EB1" w14:textId="77777777" w:rsidR="00420312" w:rsidRPr="00071499" w:rsidRDefault="008329DF">
      <w:pPr>
        <w:pStyle w:val="ConsPlusNormal"/>
        <w:spacing w:before="240"/>
        <w:ind w:firstLine="540"/>
        <w:jc w:val="both"/>
      </w:pPr>
      <w:r w:rsidRPr="00071499">
        <w:t>3</w:t>
      </w:r>
      <w:r w:rsidR="00420312" w:rsidRPr="00071499">
        <w:t>) выдает документы;</w:t>
      </w:r>
    </w:p>
    <w:p w14:paraId="1EE94325" w14:textId="77777777" w:rsidR="00420312" w:rsidRPr="00071499" w:rsidRDefault="008329DF">
      <w:pPr>
        <w:pStyle w:val="ConsPlusNormal"/>
        <w:spacing w:before="240"/>
        <w:ind w:firstLine="540"/>
        <w:jc w:val="both"/>
      </w:pPr>
      <w:r w:rsidRPr="00071499">
        <w:t>4</w:t>
      </w:r>
      <w:r w:rsidR="00420312" w:rsidRPr="00071499">
        <w:t xml:space="preserve">) регистрирует факт выдачи документов в системе электронного документооборота </w:t>
      </w:r>
      <w:r w:rsidR="005863C4" w:rsidRPr="00071499">
        <w:t>уполномоченного органа</w:t>
      </w:r>
      <w:r w:rsidR="00420312" w:rsidRPr="00071499">
        <w:t xml:space="preserve"> и в журнале регистрации;</w:t>
      </w:r>
    </w:p>
    <w:p w14:paraId="75C1A9EC" w14:textId="77777777" w:rsidR="00420312" w:rsidRPr="00071499" w:rsidRDefault="008329DF">
      <w:pPr>
        <w:pStyle w:val="ConsPlusNormal"/>
        <w:spacing w:before="240"/>
        <w:ind w:firstLine="540"/>
        <w:jc w:val="both"/>
      </w:pPr>
      <w:r w:rsidRPr="00071499">
        <w:t>5</w:t>
      </w:r>
      <w:r w:rsidR="00420312" w:rsidRPr="00071499">
        <w:t>) отказывает в выдаче результата предоставления муниципальной услуги в случаях:</w:t>
      </w:r>
    </w:p>
    <w:p w14:paraId="21A0A784" w14:textId="77777777" w:rsidR="00420312" w:rsidRPr="00071499" w:rsidRDefault="00420312">
      <w:pPr>
        <w:pStyle w:val="ConsPlusNormal"/>
        <w:spacing w:before="240"/>
        <w:ind w:firstLine="540"/>
        <w:jc w:val="both"/>
      </w:pPr>
      <w:r w:rsidRPr="00071499">
        <w:t>- за выдачей документов обратилось лицо, не являющееся заявителем (его представителем);</w:t>
      </w:r>
    </w:p>
    <w:p w14:paraId="2B473245" w14:textId="77777777" w:rsidR="00420312" w:rsidRPr="00071499" w:rsidRDefault="00420312">
      <w:pPr>
        <w:pStyle w:val="ConsPlusNormal"/>
        <w:spacing w:before="240"/>
        <w:ind w:firstLine="540"/>
        <w:jc w:val="both"/>
      </w:pPr>
      <w:r w:rsidRPr="00071499">
        <w:lastRenderedPageBreak/>
        <w:t>- обратившееся лицо отказалось предъявить документ, удостоверяющий е</w:t>
      </w:r>
      <w:r w:rsidR="00944916" w:rsidRPr="00071499">
        <w:t>го личность.</w:t>
      </w:r>
    </w:p>
    <w:p w14:paraId="65604733" w14:textId="77777777" w:rsidR="00420312" w:rsidRPr="00071499" w:rsidRDefault="00420312">
      <w:pPr>
        <w:pStyle w:val="ConsPlusNormal"/>
        <w:spacing w:before="240"/>
        <w:ind w:firstLine="540"/>
        <w:jc w:val="both"/>
      </w:pPr>
      <w:r w:rsidRPr="00071499">
        <w:t>В случае подачи заявителем документов в электронном виде посредством ЕПГУ, РПГУ и указании в запросе о получении результата предоставления услуги в электронном виде, специалист, ответственный за прием и выдачу документов:</w:t>
      </w:r>
    </w:p>
    <w:p w14:paraId="399849F7" w14:textId="77777777" w:rsidR="00420312" w:rsidRPr="00071499" w:rsidRDefault="00420312">
      <w:pPr>
        <w:pStyle w:val="ConsPlusNormal"/>
        <w:spacing w:before="240"/>
        <w:ind w:firstLine="540"/>
        <w:jc w:val="both"/>
      </w:pPr>
      <w:r w:rsidRPr="00071499">
        <w:t>1) устанавливает личность заявителя либо его представителя;</w:t>
      </w:r>
    </w:p>
    <w:p w14:paraId="225A6BCA" w14:textId="77777777" w:rsidR="00420312" w:rsidRPr="00071499" w:rsidRDefault="00420312">
      <w:pPr>
        <w:pStyle w:val="ConsPlusNormal"/>
        <w:spacing w:before="240"/>
        <w:ind w:firstLine="540"/>
        <w:jc w:val="both"/>
      </w:pPr>
      <w:r w:rsidRPr="00071499">
        <w:t>2) проверяет правомочия представителя заявителя действовать от имени заявителя при получении документов;</w:t>
      </w:r>
    </w:p>
    <w:p w14:paraId="01E5DCCF" w14:textId="77777777" w:rsidR="00420312" w:rsidRPr="00071499" w:rsidRDefault="00420312">
      <w:pPr>
        <w:pStyle w:val="ConsPlusNormal"/>
        <w:spacing w:before="240"/>
        <w:ind w:firstLine="540"/>
        <w:jc w:val="both"/>
      </w:pPr>
      <w:r w:rsidRPr="00071499">
        <w:t>3) сверяет электронные образы документов с оригиналами (при направлении запроса и документов на предоставление услуги через ЕПГУ, РПГУ;</w:t>
      </w:r>
    </w:p>
    <w:p w14:paraId="6A549C0E" w14:textId="77777777" w:rsidR="00420312" w:rsidRPr="00071499" w:rsidRDefault="00420312">
      <w:pPr>
        <w:pStyle w:val="ConsPlusNormal"/>
        <w:spacing w:before="240"/>
        <w:ind w:firstLine="540"/>
        <w:jc w:val="both"/>
      </w:pPr>
      <w:r w:rsidRPr="00071499">
        <w:t>4) уведомляет заявителя о том, что результат предоставления муниципальной услуги будет направлен в личный кабинет на ЕПГУ, РПГУ в форме электронного документа.</w:t>
      </w:r>
    </w:p>
    <w:p w14:paraId="4AF3C165" w14:textId="77777777" w:rsidR="00420312" w:rsidRPr="00071499" w:rsidRDefault="00420312">
      <w:pPr>
        <w:pStyle w:val="ConsPlusNormal"/>
        <w:spacing w:before="240"/>
        <w:ind w:firstLine="540"/>
        <w:jc w:val="both"/>
      </w:pPr>
      <w:r w:rsidRPr="00071499">
        <w:t xml:space="preserve">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w:t>
      </w:r>
      <w:r w:rsidR="008329DF" w:rsidRPr="00071499">
        <w:t xml:space="preserve">ЕПГУ, </w:t>
      </w:r>
      <w:r w:rsidRPr="00071499">
        <w:t>РПГУ, о чем составляется акт.</w:t>
      </w:r>
    </w:p>
    <w:p w14:paraId="044F1749" w14:textId="77777777" w:rsidR="00125CF7" w:rsidRPr="00071499" w:rsidRDefault="00420312">
      <w:pPr>
        <w:pStyle w:val="ConsPlusNormal"/>
        <w:spacing w:before="240"/>
        <w:ind w:firstLine="540"/>
        <w:jc w:val="both"/>
      </w:pPr>
      <w:r w:rsidRPr="00071499">
        <w:t xml:space="preserve">В случае, если </w:t>
      </w:r>
      <w:r w:rsidR="00D65B56" w:rsidRPr="00071499">
        <w:t xml:space="preserve">принято решение </w:t>
      </w:r>
      <w:r w:rsidR="009A5E83" w:rsidRPr="009A5E83">
        <w:t>о переводе или об отказе в переводе жилого помещения в нежилое и нежилого помещения в жилое</w:t>
      </w:r>
      <w:r w:rsidR="00CF6E43">
        <w:t xml:space="preserve"> помещение</w:t>
      </w:r>
      <w:r w:rsidRPr="00071499">
        <w:t xml:space="preserve">, </w:t>
      </w:r>
      <w:r w:rsidR="009F5FC8" w:rsidRPr="00071499">
        <w:t xml:space="preserve">данное </w:t>
      </w:r>
      <w:r w:rsidRPr="00071499">
        <w:t xml:space="preserve">решение сканируется и направляется заявителю через ЕПГУ, РПГУ либо направляется в форме электронного документа, подписанного электронной подписью в личный кабинет заявителя на ЕПГУ, РПГУ. </w:t>
      </w:r>
      <w:r w:rsidR="00C20D69" w:rsidRPr="00071499">
        <w:t>Данное р</w:t>
      </w:r>
      <w:r w:rsidR="00125CF7" w:rsidRPr="00071499">
        <w:t>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14:paraId="693D0BF5" w14:textId="77777777" w:rsidR="00125CF7" w:rsidRPr="00071499" w:rsidRDefault="00420312">
      <w:pPr>
        <w:pStyle w:val="ConsPlusNormal"/>
        <w:spacing w:before="240"/>
        <w:ind w:firstLine="540"/>
        <w:jc w:val="both"/>
      </w:pPr>
      <w:r w:rsidRPr="00071499">
        <w:t xml:space="preserve">Максимальный срок выполнения данной административной процедуры составляет </w:t>
      </w:r>
      <w:r w:rsidR="007E24F8">
        <w:t>3 рабочих</w:t>
      </w:r>
      <w:r w:rsidR="00125CF7" w:rsidRPr="00071499">
        <w:t xml:space="preserve"> дня</w:t>
      </w:r>
      <w:r w:rsidR="00125CF7" w:rsidRPr="00071499">
        <w:rPr>
          <w:rFonts w:ascii="Calibri" w:hAnsi="Calibri"/>
          <w:sz w:val="22"/>
          <w:szCs w:val="22"/>
        </w:rPr>
        <w:t xml:space="preserve"> </w:t>
      </w:r>
      <w:r w:rsidR="00125CF7" w:rsidRPr="00071499">
        <w:t xml:space="preserve">со дня принятия решения </w:t>
      </w:r>
      <w:r w:rsidR="009A5E83" w:rsidRPr="009A5E83">
        <w:t>о переводе или об отказе в переводе жилого помещения в нежилое и нежилого помещения в жилое</w:t>
      </w:r>
      <w:r w:rsidR="00CF6E43">
        <w:t xml:space="preserve"> помещение</w:t>
      </w:r>
      <w:r w:rsidR="00125CF7" w:rsidRPr="00071499">
        <w:t>.</w:t>
      </w:r>
    </w:p>
    <w:p w14:paraId="660097EF" w14:textId="77777777" w:rsidR="00D65B56" w:rsidRPr="00071499" w:rsidRDefault="00420312">
      <w:pPr>
        <w:pStyle w:val="ConsPlusNormal"/>
        <w:spacing w:before="240"/>
        <w:ind w:firstLine="540"/>
        <w:jc w:val="both"/>
      </w:pPr>
      <w:r w:rsidRPr="00071499">
        <w:t xml:space="preserve">Критерий принятия решения: принятие решения </w:t>
      </w:r>
      <w:r w:rsidR="009A5E83" w:rsidRPr="009A5E83">
        <w:t>о переводе или об отказе в переводе жилого помещения в нежилое и нежилого помещения в жилое</w:t>
      </w:r>
      <w:r w:rsidR="00CF6E43">
        <w:t xml:space="preserve"> помещение</w:t>
      </w:r>
      <w:r w:rsidRPr="00071499">
        <w:t>.</w:t>
      </w:r>
    </w:p>
    <w:p w14:paraId="3FD1952C" w14:textId="77777777" w:rsidR="00420312" w:rsidRPr="00071499" w:rsidRDefault="00420312" w:rsidP="00464DF0">
      <w:pPr>
        <w:pStyle w:val="ConsPlusNormal"/>
        <w:spacing w:before="240"/>
        <w:ind w:firstLine="540"/>
        <w:jc w:val="both"/>
      </w:pPr>
      <w:r w:rsidRPr="00071499">
        <w:t xml:space="preserve">Результатом административной процедуры является выдача </w:t>
      </w:r>
      <w:r w:rsidR="00D65B56" w:rsidRPr="00071499">
        <w:t xml:space="preserve">или направление по адресу, указанному в заявлении, либо через </w:t>
      </w:r>
      <w:r w:rsidR="00C20D69" w:rsidRPr="00071499">
        <w:t>МФЦ, ЕПГУ, РПГУ</w:t>
      </w:r>
      <w:r w:rsidR="00D65B56" w:rsidRPr="00071499">
        <w:t xml:space="preserve"> заявителю документ</w:t>
      </w:r>
      <w:r w:rsidR="00464DF0" w:rsidRPr="00071499">
        <w:t>а</w:t>
      </w:r>
      <w:r w:rsidR="00D65B56" w:rsidRPr="00071499">
        <w:t>, подтверждающ</w:t>
      </w:r>
      <w:r w:rsidR="00464DF0" w:rsidRPr="00071499">
        <w:t>его</w:t>
      </w:r>
      <w:r w:rsidR="00D65B56" w:rsidRPr="00071499">
        <w:t xml:space="preserve"> принятие такого решения</w:t>
      </w:r>
      <w:r w:rsidR="00464DF0" w:rsidRPr="00071499">
        <w:t>.</w:t>
      </w:r>
    </w:p>
    <w:p w14:paraId="6654A1A8" w14:textId="77777777" w:rsidR="00420312" w:rsidRPr="00071499" w:rsidRDefault="00420312">
      <w:pPr>
        <w:pStyle w:val="ConsPlusNormal"/>
        <w:spacing w:before="240"/>
        <w:ind w:firstLine="540"/>
        <w:jc w:val="both"/>
      </w:pPr>
      <w:r w:rsidRPr="00071499">
        <w:t xml:space="preserve">Результат выполнения административной процедуры фиксируется в системе электронного документооборота </w:t>
      </w:r>
      <w:r w:rsidR="005863C4" w:rsidRPr="00071499">
        <w:t>уполномоченного органа</w:t>
      </w:r>
      <w:r w:rsidRPr="00071499">
        <w:t xml:space="preserve"> и в журнале регистрации.</w:t>
      </w:r>
    </w:p>
    <w:p w14:paraId="57CAA0B7" w14:textId="77777777" w:rsidR="00420312" w:rsidRPr="00071499" w:rsidRDefault="00420312">
      <w:pPr>
        <w:pStyle w:val="ConsPlusNormal"/>
        <w:jc w:val="both"/>
      </w:pPr>
    </w:p>
    <w:p w14:paraId="138481E5" w14:textId="77777777" w:rsidR="00420312" w:rsidRPr="00071499" w:rsidRDefault="00420312">
      <w:pPr>
        <w:pStyle w:val="ConsPlusTitle"/>
        <w:jc w:val="center"/>
        <w:outlineLvl w:val="1"/>
        <w:rPr>
          <w:rFonts w:ascii="Times New Roman" w:hAnsi="Times New Roman" w:cs="Times New Roman"/>
          <w:sz w:val="28"/>
          <w:szCs w:val="28"/>
        </w:rPr>
      </w:pPr>
      <w:r w:rsidRPr="00071499">
        <w:rPr>
          <w:rFonts w:ascii="Times New Roman" w:hAnsi="Times New Roman" w:cs="Times New Roman"/>
          <w:sz w:val="28"/>
          <w:szCs w:val="28"/>
        </w:rPr>
        <w:t>4. Формы контроля за исполнением</w:t>
      </w:r>
    </w:p>
    <w:p w14:paraId="5D77F9DE" w14:textId="77777777" w:rsidR="00420312" w:rsidRPr="00071499" w:rsidRDefault="00420312">
      <w:pPr>
        <w:pStyle w:val="ConsPlusTitle"/>
        <w:jc w:val="center"/>
        <w:rPr>
          <w:rFonts w:ascii="Times New Roman" w:hAnsi="Times New Roman" w:cs="Times New Roman"/>
          <w:sz w:val="28"/>
          <w:szCs w:val="28"/>
        </w:rPr>
      </w:pPr>
      <w:r w:rsidRPr="00071499">
        <w:rPr>
          <w:rFonts w:ascii="Times New Roman" w:hAnsi="Times New Roman" w:cs="Times New Roman"/>
          <w:sz w:val="28"/>
          <w:szCs w:val="28"/>
        </w:rPr>
        <w:t>административного регламента</w:t>
      </w:r>
    </w:p>
    <w:p w14:paraId="5EB9A505" w14:textId="77777777" w:rsidR="00420312" w:rsidRPr="00071499" w:rsidRDefault="00420312">
      <w:pPr>
        <w:pStyle w:val="ConsPlusNormal"/>
        <w:jc w:val="both"/>
      </w:pPr>
    </w:p>
    <w:p w14:paraId="12FC95D3" w14:textId="77777777" w:rsidR="00420312" w:rsidRPr="00071499" w:rsidRDefault="00420312">
      <w:pPr>
        <w:pStyle w:val="ConsPlusNormal"/>
        <w:ind w:firstLine="540"/>
        <w:jc w:val="both"/>
      </w:pPr>
      <w:r w:rsidRPr="00071499">
        <w:t xml:space="preserve">4.1. Порядок осуществления текущего контроля за соблюдением и исполнением ответственными должностными лицами положений </w:t>
      </w:r>
      <w:r w:rsidR="00C603F3" w:rsidRPr="00071499">
        <w:t xml:space="preserve">настоящего </w:t>
      </w:r>
      <w:r w:rsidRPr="00071499">
        <w:t>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7F0C6D6E" w14:textId="77777777" w:rsidR="00420312" w:rsidRPr="00071499" w:rsidRDefault="00420312">
      <w:pPr>
        <w:pStyle w:val="ConsPlusNormal"/>
        <w:spacing w:before="240"/>
        <w:ind w:firstLine="540"/>
        <w:jc w:val="both"/>
      </w:pPr>
      <w:r w:rsidRPr="00071499">
        <w:lastRenderedPageBreak/>
        <w:t xml:space="preserve">Текущий контроль за соблюдением и исполнением должностными лицами уполномоченного органа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w:t>
      </w:r>
      <w:r w:rsidR="005863C4" w:rsidRPr="00071499">
        <w:t>должностное лицо</w:t>
      </w:r>
      <w:r w:rsidRPr="00071499">
        <w:t xml:space="preserve"> </w:t>
      </w:r>
      <w:r w:rsidR="005863C4" w:rsidRPr="00071499">
        <w:t>уполномоченного органа</w:t>
      </w:r>
      <w:r w:rsidRPr="00071499">
        <w:t>.</w:t>
      </w:r>
    </w:p>
    <w:p w14:paraId="1ACF147E" w14:textId="77777777" w:rsidR="00420312" w:rsidRPr="00071499" w:rsidRDefault="00420312">
      <w:pPr>
        <w:pStyle w:val="ConsPlusNormal"/>
        <w:spacing w:before="240"/>
        <w:ind w:firstLine="540"/>
        <w:jc w:val="both"/>
      </w:pPr>
      <w:r w:rsidRPr="00071499">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14:paraId="1551DF3F" w14:textId="77777777" w:rsidR="00420312" w:rsidRPr="00071499" w:rsidRDefault="00420312">
      <w:pPr>
        <w:pStyle w:val="ConsPlusNormal"/>
        <w:spacing w:before="240"/>
        <w:ind w:firstLine="540"/>
        <w:jc w:val="both"/>
      </w:pPr>
      <w:r w:rsidRPr="00071499">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00EE3394" w14:textId="77777777" w:rsidR="00420312" w:rsidRPr="00071499" w:rsidRDefault="00420312">
      <w:pPr>
        <w:pStyle w:val="ConsPlusNormal"/>
        <w:spacing w:before="240"/>
        <w:ind w:firstLine="540"/>
        <w:jc w:val="both"/>
      </w:pPr>
      <w:r w:rsidRPr="00071499">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14:paraId="4D3D7760" w14:textId="77777777" w:rsidR="00420312" w:rsidRPr="00071499" w:rsidRDefault="00420312">
      <w:pPr>
        <w:pStyle w:val="ConsPlusNormal"/>
        <w:spacing w:before="240"/>
        <w:ind w:firstLine="540"/>
        <w:jc w:val="both"/>
      </w:pPr>
      <w:r w:rsidRPr="00071499">
        <w:t>Проверки полноты и качества предоставления муниципальной услуги осуществляются на основании распоряжений уполномоченного органа.</w:t>
      </w:r>
    </w:p>
    <w:p w14:paraId="4A198A13" w14:textId="77777777" w:rsidR="00420312" w:rsidRPr="00071499" w:rsidRDefault="00420312">
      <w:pPr>
        <w:pStyle w:val="ConsPlusNormal"/>
        <w:spacing w:before="240"/>
        <w:ind w:firstLine="540"/>
        <w:jc w:val="both"/>
      </w:pPr>
      <w:r w:rsidRPr="00071499">
        <w:t>Проверки могут быть плановыми и внеплановыми. Порядок и периодичность плановых проверок устанавливаются руководителем уполномоченного органа.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14:paraId="50D2C4EE" w14:textId="77777777" w:rsidR="00420312" w:rsidRPr="00071499" w:rsidRDefault="00420312">
      <w:pPr>
        <w:pStyle w:val="ConsPlusNormal"/>
        <w:spacing w:before="240"/>
        <w:ind w:firstLine="540"/>
        <w:jc w:val="both"/>
      </w:pPr>
      <w:r w:rsidRPr="00071499">
        <w:t>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14:paraId="40D9C9FC" w14:textId="77777777" w:rsidR="00420312" w:rsidRPr="00071499" w:rsidRDefault="00420312">
      <w:pPr>
        <w:pStyle w:val="ConsPlusNormal"/>
        <w:spacing w:before="240"/>
        <w:ind w:firstLine="540"/>
        <w:jc w:val="both"/>
      </w:pPr>
      <w:r w:rsidRPr="00071499">
        <w:t>Периодичность осуществления плановых проверок - не реже одного раза в квартал.</w:t>
      </w:r>
    </w:p>
    <w:p w14:paraId="7E26951F" w14:textId="77777777" w:rsidR="00420312" w:rsidRPr="00071499" w:rsidRDefault="00420312">
      <w:pPr>
        <w:pStyle w:val="ConsPlusNormal"/>
        <w:spacing w:before="240"/>
        <w:ind w:firstLine="540"/>
        <w:jc w:val="both"/>
      </w:pPr>
      <w:r w:rsidRPr="00071499">
        <w:t>4.3. Ответственность должностных лиц, уполномоченного органа за решения и действия (бездействие), принимаемые (осуществляемые) ими в ходе предоставления муниципальной услуги.</w:t>
      </w:r>
    </w:p>
    <w:p w14:paraId="2933B887" w14:textId="77777777" w:rsidR="00420312" w:rsidRPr="00071499" w:rsidRDefault="00420312">
      <w:pPr>
        <w:pStyle w:val="ConsPlusNormal"/>
        <w:spacing w:before="240"/>
        <w:ind w:firstLine="540"/>
        <w:jc w:val="both"/>
      </w:pPr>
      <w:r w:rsidRPr="00071499">
        <w:t>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14:paraId="403AED08" w14:textId="77777777" w:rsidR="00420312" w:rsidRPr="00071499" w:rsidRDefault="00420312">
      <w:pPr>
        <w:pStyle w:val="ConsPlusNormal"/>
        <w:spacing w:before="240"/>
        <w:ind w:firstLine="540"/>
        <w:jc w:val="both"/>
      </w:pPr>
      <w:r w:rsidRPr="00071499">
        <w:t>Сотрудники, ответственные за прием заявлений и документов, несут персональную ответственность за соблюдение сроков и порядка приема и регистрации документов.</w:t>
      </w:r>
    </w:p>
    <w:p w14:paraId="2FA42B84" w14:textId="77777777" w:rsidR="00420312" w:rsidRPr="00071499" w:rsidRDefault="00420312">
      <w:pPr>
        <w:pStyle w:val="ConsPlusNormal"/>
        <w:spacing w:before="240"/>
        <w:ind w:firstLine="540"/>
        <w:jc w:val="both"/>
      </w:pPr>
      <w:r w:rsidRPr="00071499">
        <w:t>Сотрудники, ответственные за подготовку документов, несут персональную ответственность за соблюдение сроков и порядка оформления документов.</w:t>
      </w:r>
    </w:p>
    <w:p w14:paraId="4826381A" w14:textId="77777777" w:rsidR="00420312" w:rsidRPr="00071499" w:rsidRDefault="00420312">
      <w:pPr>
        <w:pStyle w:val="ConsPlusNormal"/>
        <w:spacing w:before="240"/>
        <w:ind w:firstLine="540"/>
        <w:jc w:val="both"/>
      </w:pPr>
      <w:r w:rsidRPr="00071499">
        <w:t>Сотрудники, ответственные за выдачу (направление) документов, несут персональную ответственность за соблюдение порядка выдачи (направления) документов.</w:t>
      </w:r>
    </w:p>
    <w:p w14:paraId="7D430C6B" w14:textId="77777777" w:rsidR="00420312" w:rsidRPr="00071499" w:rsidRDefault="00420312">
      <w:pPr>
        <w:pStyle w:val="ConsPlusNormal"/>
        <w:spacing w:before="240"/>
        <w:ind w:firstLine="540"/>
        <w:jc w:val="both"/>
      </w:pPr>
      <w:r w:rsidRPr="00071499">
        <w:lastRenderedPageBreak/>
        <w:t>Должностное лицо, подписавшее документ, сформированный по результатам предоставления муниципальной услуги, несет персональную ответственность за правомерность принятого решения и выдачу (направление) такого документа лицу, представившему (направившему) заявление.</w:t>
      </w:r>
    </w:p>
    <w:p w14:paraId="10404FF2" w14:textId="77777777" w:rsidR="00420312" w:rsidRPr="00071499" w:rsidRDefault="00420312">
      <w:pPr>
        <w:pStyle w:val="ConsPlusNormal"/>
        <w:spacing w:before="240"/>
        <w:ind w:firstLine="540"/>
        <w:jc w:val="both"/>
      </w:pPr>
      <w:r w:rsidRPr="00071499">
        <w:t>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14:paraId="0E47C01F" w14:textId="77777777" w:rsidR="00420312" w:rsidRPr="00071499" w:rsidRDefault="00420312">
      <w:pPr>
        <w:pStyle w:val="ConsPlusNormal"/>
        <w:spacing w:before="240"/>
        <w:ind w:firstLine="540"/>
        <w:jc w:val="both"/>
      </w:pPr>
      <w:r w:rsidRPr="00071499">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14:paraId="71A22A7E" w14:textId="77777777" w:rsidR="00420312" w:rsidRPr="00071499" w:rsidRDefault="00420312">
      <w:pPr>
        <w:pStyle w:val="ConsPlusNormal"/>
        <w:spacing w:before="240"/>
        <w:ind w:firstLine="540"/>
        <w:jc w:val="both"/>
      </w:pPr>
      <w:r w:rsidRPr="00071499">
        <w:t>Контроль за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w:t>
      </w:r>
    </w:p>
    <w:p w14:paraId="75451DAE" w14:textId="77777777" w:rsidR="00420312" w:rsidRPr="00071499" w:rsidRDefault="00420312">
      <w:pPr>
        <w:pStyle w:val="ConsPlusNormal"/>
        <w:spacing w:before="240"/>
        <w:ind w:firstLine="540"/>
        <w:jc w:val="both"/>
      </w:pPr>
      <w:r w:rsidRPr="00071499">
        <w:t>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14:paraId="77908A6D" w14:textId="77777777" w:rsidR="00420312" w:rsidRPr="00071499" w:rsidRDefault="00420312">
      <w:pPr>
        <w:pStyle w:val="ConsPlusNormal"/>
        <w:jc w:val="both"/>
        <w:rPr>
          <w:sz w:val="28"/>
          <w:szCs w:val="28"/>
        </w:rPr>
      </w:pPr>
    </w:p>
    <w:p w14:paraId="7F1B7F4A" w14:textId="77777777" w:rsidR="00420312" w:rsidRPr="00071499" w:rsidRDefault="00420312">
      <w:pPr>
        <w:pStyle w:val="ConsPlusTitle"/>
        <w:jc w:val="center"/>
        <w:outlineLvl w:val="1"/>
        <w:rPr>
          <w:rFonts w:ascii="Times New Roman" w:hAnsi="Times New Roman" w:cs="Times New Roman"/>
          <w:sz w:val="28"/>
          <w:szCs w:val="28"/>
        </w:rPr>
      </w:pPr>
      <w:r w:rsidRPr="00071499">
        <w:rPr>
          <w:rFonts w:ascii="Times New Roman" w:hAnsi="Times New Roman" w:cs="Times New Roman"/>
          <w:sz w:val="28"/>
          <w:szCs w:val="28"/>
        </w:rPr>
        <w:t>5. Досудебный (внесудебный) порядок обжалования решений</w:t>
      </w:r>
    </w:p>
    <w:p w14:paraId="5CEF3849" w14:textId="77777777" w:rsidR="00420312" w:rsidRPr="00071499" w:rsidRDefault="00420312">
      <w:pPr>
        <w:pStyle w:val="ConsPlusTitle"/>
        <w:jc w:val="center"/>
        <w:rPr>
          <w:rFonts w:ascii="Times New Roman" w:hAnsi="Times New Roman" w:cs="Times New Roman"/>
          <w:sz w:val="28"/>
          <w:szCs w:val="28"/>
        </w:rPr>
      </w:pPr>
      <w:r w:rsidRPr="00071499">
        <w:rPr>
          <w:rFonts w:ascii="Times New Roman" w:hAnsi="Times New Roman" w:cs="Times New Roman"/>
          <w:sz w:val="28"/>
          <w:szCs w:val="28"/>
        </w:rPr>
        <w:t>и действий (бездействия) органов, предоставляющих</w:t>
      </w:r>
    </w:p>
    <w:p w14:paraId="604F32D7" w14:textId="77777777" w:rsidR="00420312" w:rsidRPr="00071499" w:rsidRDefault="00420312">
      <w:pPr>
        <w:pStyle w:val="ConsPlusTitle"/>
        <w:jc w:val="center"/>
        <w:rPr>
          <w:rFonts w:ascii="Times New Roman" w:hAnsi="Times New Roman" w:cs="Times New Roman"/>
          <w:sz w:val="28"/>
          <w:szCs w:val="28"/>
        </w:rPr>
      </w:pPr>
      <w:r w:rsidRPr="00071499">
        <w:rPr>
          <w:rFonts w:ascii="Times New Roman" w:hAnsi="Times New Roman" w:cs="Times New Roman"/>
          <w:sz w:val="28"/>
          <w:szCs w:val="28"/>
        </w:rPr>
        <w:t>муниципальные услуги, а также</w:t>
      </w:r>
    </w:p>
    <w:p w14:paraId="595E58A4" w14:textId="77777777" w:rsidR="00420312" w:rsidRPr="00071499" w:rsidRDefault="00420312">
      <w:pPr>
        <w:pStyle w:val="ConsPlusTitle"/>
        <w:jc w:val="center"/>
        <w:rPr>
          <w:rFonts w:ascii="Times New Roman" w:hAnsi="Times New Roman" w:cs="Times New Roman"/>
          <w:sz w:val="28"/>
          <w:szCs w:val="28"/>
        </w:rPr>
      </w:pPr>
      <w:r w:rsidRPr="00071499">
        <w:rPr>
          <w:rFonts w:ascii="Times New Roman" w:hAnsi="Times New Roman" w:cs="Times New Roman"/>
          <w:sz w:val="28"/>
          <w:szCs w:val="28"/>
        </w:rPr>
        <w:t>их должностных лиц</w:t>
      </w:r>
    </w:p>
    <w:p w14:paraId="137B730F" w14:textId="77777777" w:rsidR="00420312" w:rsidRPr="00071499" w:rsidRDefault="00420312">
      <w:pPr>
        <w:pStyle w:val="ConsPlusNormal"/>
        <w:jc w:val="both"/>
      </w:pPr>
    </w:p>
    <w:p w14:paraId="01F9B402" w14:textId="77777777" w:rsidR="00420312" w:rsidRPr="00071499" w:rsidRDefault="00420312">
      <w:pPr>
        <w:pStyle w:val="ConsPlusNormal"/>
        <w:ind w:firstLine="540"/>
        <w:jc w:val="both"/>
      </w:pPr>
      <w:bookmarkStart w:id="5" w:name="Par358"/>
      <w:bookmarkEnd w:id="5"/>
      <w:r w:rsidRPr="00071499">
        <w:t>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
    <w:p w14:paraId="637B74FC" w14:textId="77777777" w:rsidR="00420312" w:rsidRPr="00071499" w:rsidRDefault="00420312">
      <w:pPr>
        <w:pStyle w:val="ConsPlusNormal"/>
        <w:spacing w:before="240"/>
        <w:ind w:firstLine="540"/>
        <w:jc w:val="both"/>
      </w:pPr>
      <w:r w:rsidRPr="00071499">
        <w:t>Заявители имеют право подать жалобу на решение и действие (бездействие) органа, предоставляющего муниципальную услугу, должностного лица, предоставляющего муниципальную услугу, муниципального служащего, руководителя органа, предоставляющего муниципальную услугу.</w:t>
      </w:r>
    </w:p>
    <w:p w14:paraId="1243D399" w14:textId="77777777" w:rsidR="00420312" w:rsidRPr="00071499" w:rsidRDefault="00420312">
      <w:pPr>
        <w:pStyle w:val="ConsPlusNormal"/>
        <w:spacing w:before="240"/>
        <w:ind w:firstLine="540"/>
        <w:jc w:val="both"/>
      </w:pPr>
      <w:r w:rsidRPr="00071499">
        <w:t>Жалоба подается в письменной форме на бумажном носителе, в электронной форме в орган, предоставляющий муниципальную услугу.</w:t>
      </w:r>
    </w:p>
    <w:p w14:paraId="4F195C36" w14:textId="77777777" w:rsidR="00420312" w:rsidRPr="00071499" w:rsidRDefault="00420312">
      <w:pPr>
        <w:pStyle w:val="ConsPlusNormal"/>
        <w:spacing w:before="240"/>
        <w:ind w:firstLine="540"/>
        <w:jc w:val="both"/>
      </w:pPr>
      <w:r w:rsidRPr="00071499">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информаци</w:t>
      </w:r>
      <w:r w:rsidR="005863C4" w:rsidRPr="00071499">
        <w:t>онно-телекоммуникационной сети «Интернет»</w:t>
      </w:r>
      <w:r w:rsidRPr="00071499">
        <w:t>, официального сайта органа, предоставляющего муниципальную услугу, ЕПГУ, РПГУ, а также может быть принята при личном приеме заявителя.</w:t>
      </w:r>
    </w:p>
    <w:p w14:paraId="1AF37656" w14:textId="77777777" w:rsidR="00420312" w:rsidRPr="00071499" w:rsidRDefault="00420312">
      <w:pPr>
        <w:pStyle w:val="ConsPlusNormal"/>
        <w:spacing w:before="240"/>
        <w:ind w:firstLine="540"/>
        <w:jc w:val="both"/>
      </w:pPr>
      <w:r w:rsidRPr="00071499">
        <w:t>Заявитель может обратиться с жалобой, в том числе в следующих случаях:</w:t>
      </w:r>
    </w:p>
    <w:p w14:paraId="090F783E" w14:textId="77777777" w:rsidR="00420312" w:rsidRPr="00071499" w:rsidRDefault="00420312">
      <w:pPr>
        <w:pStyle w:val="ConsPlusNormal"/>
        <w:spacing w:before="240"/>
        <w:ind w:firstLine="540"/>
        <w:jc w:val="both"/>
      </w:pPr>
      <w:r w:rsidRPr="00071499">
        <w:t xml:space="preserve">1) нарушение срока регистрации </w:t>
      </w:r>
      <w:r w:rsidR="0011562D" w:rsidRPr="00071499">
        <w:t>запроса</w:t>
      </w:r>
      <w:r w:rsidRPr="00071499">
        <w:t xml:space="preserve"> о предоставлении муниципальной услуги;</w:t>
      </w:r>
    </w:p>
    <w:p w14:paraId="3184A270" w14:textId="77777777" w:rsidR="00420312" w:rsidRPr="00071499" w:rsidRDefault="00420312">
      <w:pPr>
        <w:pStyle w:val="ConsPlusNormal"/>
        <w:spacing w:before="240"/>
        <w:ind w:firstLine="540"/>
        <w:jc w:val="both"/>
      </w:pPr>
      <w:r w:rsidRPr="00071499">
        <w:lastRenderedPageBreak/>
        <w:t>2) нарушение срока предоставления муниципальной услуги;</w:t>
      </w:r>
    </w:p>
    <w:p w14:paraId="48587A34" w14:textId="77777777" w:rsidR="00420312" w:rsidRPr="00071499" w:rsidRDefault="00420312">
      <w:pPr>
        <w:pStyle w:val="ConsPlusNormal"/>
        <w:spacing w:before="240"/>
        <w:ind w:firstLine="540"/>
        <w:jc w:val="both"/>
      </w:pPr>
      <w:r w:rsidRPr="00071499">
        <w:t>3) тр</w:t>
      </w:r>
      <w:r w:rsidR="0011562D" w:rsidRPr="00071499">
        <w:t>ебование у заявителя документов</w:t>
      </w:r>
      <w:r w:rsidRPr="00071499">
        <w:t xml:space="preserve"> </w:t>
      </w:r>
      <w:r w:rsidR="0011562D" w:rsidRPr="00071499">
        <w:t>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r w:rsidRPr="00071499">
        <w:t>;</w:t>
      </w:r>
    </w:p>
    <w:p w14:paraId="0554FCBA" w14:textId="77777777" w:rsidR="00420312" w:rsidRPr="00071499" w:rsidRDefault="00420312">
      <w:pPr>
        <w:pStyle w:val="ConsPlusNormal"/>
        <w:spacing w:before="240"/>
        <w:ind w:firstLine="540"/>
        <w:jc w:val="both"/>
      </w:pPr>
      <w:r w:rsidRPr="00071499">
        <w:t xml:space="preserve">4) отказ в приеме документов, </w:t>
      </w:r>
      <w:r w:rsidR="0011562D" w:rsidRPr="00071499">
        <w:t>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r w:rsidRPr="00071499">
        <w:t>;</w:t>
      </w:r>
    </w:p>
    <w:p w14:paraId="28702B43" w14:textId="77777777" w:rsidR="00420312" w:rsidRPr="00071499" w:rsidRDefault="00420312">
      <w:pPr>
        <w:pStyle w:val="ConsPlusNormal"/>
        <w:spacing w:before="240"/>
        <w:ind w:firstLine="540"/>
        <w:jc w:val="both"/>
      </w:pPr>
      <w:r w:rsidRPr="00071499">
        <w:t xml:space="preserve">5) отказ в предоставлении муниципальной услуги, </w:t>
      </w:r>
      <w:r w:rsidR="0011562D" w:rsidRPr="00071499">
        <w:t>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r w:rsidRPr="00071499">
        <w:t>;</w:t>
      </w:r>
    </w:p>
    <w:p w14:paraId="72386BF3" w14:textId="77777777" w:rsidR="00420312" w:rsidRPr="00071499" w:rsidRDefault="00420312">
      <w:pPr>
        <w:pStyle w:val="ConsPlusNormal"/>
        <w:spacing w:before="240"/>
        <w:ind w:firstLine="540"/>
        <w:jc w:val="both"/>
      </w:pPr>
      <w:r w:rsidRPr="00071499">
        <w:t xml:space="preserve">6) затребование с </w:t>
      </w:r>
      <w:r w:rsidR="0011562D" w:rsidRPr="00071499">
        <w:t>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sidRPr="00071499">
        <w:t>;</w:t>
      </w:r>
    </w:p>
    <w:p w14:paraId="79923578" w14:textId="77777777" w:rsidR="00420312" w:rsidRPr="00071499" w:rsidRDefault="00420312">
      <w:pPr>
        <w:pStyle w:val="ConsPlusNormal"/>
        <w:spacing w:before="240"/>
        <w:ind w:firstLine="540"/>
        <w:jc w:val="both"/>
      </w:pPr>
      <w:r w:rsidRPr="00071499">
        <w:t xml:space="preserve">7) отказ </w:t>
      </w:r>
      <w:r w:rsidR="0011562D" w:rsidRPr="00071499">
        <w:t xml:space="preserve">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w:t>
      </w:r>
      <w:r w:rsidR="0011562D" w:rsidRPr="005E6A52">
        <w:t>предусмотренных частью 1.1 статьи 16 Федерального закона № 210, или их работников в исправлении</w:t>
      </w:r>
      <w:r w:rsidR="0011562D" w:rsidRPr="00071499">
        <w:t xml:space="preserve">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r w:rsidRPr="00071499">
        <w:t>;</w:t>
      </w:r>
    </w:p>
    <w:p w14:paraId="791A47E2" w14:textId="77777777" w:rsidR="00420312" w:rsidRPr="00071499" w:rsidRDefault="00420312">
      <w:pPr>
        <w:pStyle w:val="ConsPlusNormal"/>
        <w:spacing w:before="240"/>
        <w:ind w:firstLine="540"/>
        <w:jc w:val="both"/>
      </w:pPr>
      <w:r w:rsidRPr="00071499">
        <w:t>8) нарушение срока или порядка выдачи документов по результатам предоставления муниципальной услуги;</w:t>
      </w:r>
    </w:p>
    <w:p w14:paraId="00449CB8" w14:textId="77777777" w:rsidR="00420312" w:rsidRPr="00071499" w:rsidRDefault="00420312">
      <w:pPr>
        <w:pStyle w:val="ConsPlusNormal"/>
        <w:spacing w:before="240"/>
        <w:ind w:firstLine="540"/>
        <w:jc w:val="both"/>
      </w:pPr>
      <w:r w:rsidRPr="00071499">
        <w:t xml:space="preserve">9) </w:t>
      </w:r>
      <w:r w:rsidR="007E416E" w:rsidRPr="00071499">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r w:rsidRPr="00071499">
        <w:t>;</w:t>
      </w:r>
    </w:p>
    <w:p w14:paraId="633CFCCF" w14:textId="77777777" w:rsidR="00420312" w:rsidRPr="00071499" w:rsidRDefault="00420312">
      <w:pPr>
        <w:pStyle w:val="ConsPlusNormal"/>
        <w:spacing w:before="240"/>
        <w:ind w:firstLine="540"/>
        <w:jc w:val="both"/>
      </w:pPr>
      <w:r w:rsidRPr="00071499">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N 210-ФЗ.</w:t>
      </w:r>
    </w:p>
    <w:p w14:paraId="35BB735C" w14:textId="77777777" w:rsidR="00420312" w:rsidRPr="00071499" w:rsidRDefault="00420312">
      <w:pPr>
        <w:pStyle w:val="ConsPlusNormal"/>
        <w:spacing w:before="240"/>
        <w:ind w:firstLine="540"/>
        <w:jc w:val="both"/>
      </w:pPr>
      <w:r w:rsidRPr="00071499">
        <w:t>Жалоба должна содержать:</w:t>
      </w:r>
    </w:p>
    <w:p w14:paraId="73455055" w14:textId="77777777" w:rsidR="00420312" w:rsidRPr="00071499" w:rsidRDefault="00420312">
      <w:pPr>
        <w:pStyle w:val="ConsPlusNormal"/>
        <w:spacing w:before="240"/>
        <w:ind w:firstLine="540"/>
        <w:jc w:val="both"/>
      </w:pPr>
      <w:r w:rsidRPr="00071499">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14:paraId="4527CAC2" w14:textId="77777777" w:rsidR="00420312" w:rsidRPr="00071499" w:rsidRDefault="00420312">
      <w:pPr>
        <w:pStyle w:val="ConsPlusNormal"/>
        <w:spacing w:before="240"/>
        <w:ind w:firstLine="540"/>
        <w:jc w:val="both"/>
      </w:pPr>
      <w:r w:rsidRPr="00071499">
        <w:lastRenderedPageBreak/>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229A5450" w14:textId="77777777" w:rsidR="00420312" w:rsidRPr="00071499" w:rsidRDefault="00420312">
      <w:pPr>
        <w:pStyle w:val="ConsPlusNormal"/>
        <w:spacing w:before="240"/>
        <w:ind w:firstLine="540"/>
        <w:jc w:val="both"/>
      </w:pPr>
      <w:r w:rsidRPr="00071499">
        <w:t>4)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14:paraId="15A140C1" w14:textId="77777777" w:rsidR="00420312" w:rsidRPr="00071499" w:rsidRDefault="00420312">
      <w:pPr>
        <w:pStyle w:val="ConsPlusNormal"/>
        <w:spacing w:before="240"/>
        <w:ind w:firstLine="540"/>
        <w:jc w:val="both"/>
      </w:pPr>
      <w:r w:rsidRPr="00071499">
        <w:t>5)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5306CB1C" w14:textId="77777777" w:rsidR="008A6EDC" w:rsidRPr="008A6EDC" w:rsidRDefault="00420312" w:rsidP="008A6EDC">
      <w:pPr>
        <w:pStyle w:val="ConsPlusNormal"/>
        <w:spacing w:before="240"/>
        <w:ind w:firstLine="540"/>
        <w:jc w:val="both"/>
      </w:pPr>
      <w:r w:rsidRPr="008A6EDC">
        <w:t xml:space="preserve">5.2. </w:t>
      </w:r>
      <w:r w:rsidR="008A6EDC" w:rsidRPr="008A6EDC">
        <w:t>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14:paraId="15BD7A71" w14:textId="77777777" w:rsidR="008A6EDC" w:rsidRDefault="008A6EDC" w:rsidP="008A6EDC">
      <w:pPr>
        <w:pStyle w:val="ConsPlusNormal"/>
        <w:spacing w:before="240"/>
        <w:ind w:firstLine="540"/>
        <w:jc w:val="both"/>
      </w:pPr>
      <w:r w:rsidRPr="008A6EDC">
        <w:t>Жалобы на решения, действия (бездействия) должностных лиц рассматриваются в порядке и сроки, установленные Федеральный закон от 27.07.2010 № 210-ФЗ «Об организации предоставления государственных и муниципальных услуг»</w:t>
      </w:r>
      <w:r>
        <w:t>.</w:t>
      </w:r>
    </w:p>
    <w:p w14:paraId="12B42359" w14:textId="210EF3A1" w:rsidR="00420312" w:rsidRPr="00071499" w:rsidRDefault="00420312" w:rsidP="008A6EDC">
      <w:pPr>
        <w:pStyle w:val="ConsPlusNormal"/>
        <w:spacing w:before="240"/>
        <w:ind w:firstLine="540"/>
        <w:jc w:val="both"/>
      </w:pPr>
      <w:r w:rsidRPr="00071499">
        <w:t>5.3. Способы информирования заявителей о порядке подачи и рассмотрения жалобы, в том числе с использованием ЕПГУ, РПГУ.</w:t>
      </w:r>
    </w:p>
    <w:p w14:paraId="23BCDA96" w14:textId="77777777" w:rsidR="00420312" w:rsidRPr="00071499" w:rsidRDefault="00420312">
      <w:pPr>
        <w:pStyle w:val="ConsPlusNormal"/>
        <w:spacing w:before="240"/>
        <w:ind w:firstLine="540"/>
        <w:jc w:val="both"/>
      </w:pPr>
      <w:r w:rsidRPr="00071499">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1F1A6A63" w14:textId="77777777" w:rsidR="00420312" w:rsidRPr="00071499" w:rsidRDefault="00420312">
      <w:pPr>
        <w:pStyle w:val="ConsPlusNormal"/>
        <w:spacing w:before="240"/>
        <w:ind w:firstLine="540"/>
        <w:jc w:val="both"/>
      </w:pPr>
      <w:r w:rsidRPr="00071499">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53700CCA" w14:textId="77777777" w:rsidR="00420312" w:rsidRPr="00071499" w:rsidRDefault="00420312">
      <w:pPr>
        <w:pStyle w:val="ConsPlusNormal"/>
        <w:spacing w:before="240"/>
        <w:ind w:firstLine="540"/>
        <w:jc w:val="both"/>
      </w:pPr>
      <w:r w:rsidRPr="00071499">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0CA77D66" w14:textId="77777777" w:rsidR="00420312" w:rsidRPr="00071499" w:rsidRDefault="00420312">
      <w:pPr>
        <w:pStyle w:val="ConsPlusNormal"/>
        <w:spacing w:before="240"/>
        <w:ind w:firstLine="540"/>
        <w:jc w:val="both"/>
      </w:pPr>
      <w:r w:rsidRPr="00071499">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наделенные полномочиями по рассмотрению жалоб незамедлительно направляют имеющиеся материалы в органы прокуратуры.</w:t>
      </w:r>
    </w:p>
    <w:p w14:paraId="108267A2" w14:textId="77777777" w:rsidR="00420312" w:rsidRPr="00071499" w:rsidRDefault="00420312">
      <w:pPr>
        <w:pStyle w:val="ConsPlusNormal"/>
        <w:spacing w:before="240"/>
        <w:ind w:firstLine="540"/>
        <w:jc w:val="both"/>
      </w:pPr>
      <w:r w:rsidRPr="00071499">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14:paraId="75CE6074" w14:textId="77777777" w:rsidR="00420312" w:rsidRPr="00071499" w:rsidRDefault="00420312">
      <w:pPr>
        <w:pStyle w:val="ConsPlusNormal"/>
        <w:spacing w:before="240"/>
        <w:ind w:firstLine="540"/>
        <w:jc w:val="both"/>
      </w:pPr>
      <w:r w:rsidRPr="00071499">
        <w:t xml:space="preserve">Порядок досудебного (внесудебного) обжалования решений и действий </w:t>
      </w:r>
      <w:r w:rsidRPr="00071499">
        <w:lastRenderedPageBreak/>
        <w:t xml:space="preserve">(бездействия) органа, предоставляющего муниципальную услугу, а также его должностных лиц, руководителя уполномоченного органа либо специалиста уполномоченного органа осуществляется в соответствии с Федеральным законом </w:t>
      </w:r>
      <w:r w:rsidR="006259FC" w:rsidRPr="00071499">
        <w:t>№</w:t>
      </w:r>
      <w:r w:rsidRPr="00071499">
        <w:t xml:space="preserve"> 210-ФЗ, постановлением Правительства Российской Федерации от 16.08.2012 </w:t>
      </w:r>
      <w:r w:rsidR="006259FC" w:rsidRPr="00071499">
        <w:t>№ 840 «</w:t>
      </w:r>
      <w:r w:rsidRPr="00071499">
        <w: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r w:rsidR="006259FC" w:rsidRPr="00071499">
        <w:t xml:space="preserve"> статьи 16 Федерального закона «</w:t>
      </w:r>
      <w:r w:rsidRPr="00071499">
        <w:t>Об организации предоставления госуда</w:t>
      </w:r>
      <w:r w:rsidR="006259FC" w:rsidRPr="00071499">
        <w:t>рственных и муниципальных услуг»</w:t>
      </w:r>
      <w:r w:rsidRPr="00071499">
        <w:t>, и их работников, а также функциональных центров предоставления государственных и муниц</w:t>
      </w:r>
      <w:r w:rsidR="006259FC" w:rsidRPr="00071499">
        <w:t>ипальных услуг и их работников»</w:t>
      </w:r>
      <w:r w:rsidRPr="00071499">
        <w:t>.</w:t>
      </w:r>
    </w:p>
    <w:p w14:paraId="09574199" w14:textId="77777777" w:rsidR="00420312" w:rsidRPr="00071499" w:rsidRDefault="00420312">
      <w:pPr>
        <w:pStyle w:val="ConsPlusNormal"/>
        <w:jc w:val="both"/>
      </w:pPr>
    </w:p>
    <w:p w14:paraId="737C3D02" w14:textId="77777777" w:rsidR="00420312" w:rsidRPr="00071499" w:rsidRDefault="00420312">
      <w:pPr>
        <w:pStyle w:val="ConsPlusTitle"/>
        <w:jc w:val="center"/>
        <w:outlineLvl w:val="1"/>
        <w:rPr>
          <w:rFonts w:ascii="Times New Roman" w:hAnsi="Times New Roman" w:cs="Times New Roman"/>
          <w:sz w:val="28"/>
          <w:szCs w:val="28"/>
        </w:rPr>
      </w:pPr>
      <w:r w:rsidRPr="00071499">
        <w:rPr>
          <w:rFonts w:ascii="Times New Roman" w:hAnsi="Times New Roman" w:cs="Times New Roman"/>
          <w:sz w:val="28"/>
          <w:szCs w:val="28"/>
        </w:rPr>
        <w:t>6. Особенности выполнения административных</w:t>
      </w:r>
    </w:p>
    <w:p w14:paraId="003D58F0" w14:textId="77777777" w:rsidR="00420312" w:rsidRPr="00071499" w:rsidRDefault="00420312">
      <w:pPr>
        <w:pStyle w:val="ConsPlusTitle"/>
        <w:jc w:val="center"/>
        <w:rPr>
          <w:rFonts w:ascii="Times New Roman" w:hAnsi="Times New Roman" w:cs="Times New Roman"/>
          <w:sz w:val="28"/>
          <w:szCs w:val="28"/>
        </w:rPr>
      </w:pPr>
      <w:r w:rsidRPr="00071499">
        <w:rPr>
          <w:rFonts w:ascii="Times New Roman" w:hAnsi="Times New Roman" w:cs="Times New Roman"/>
          <w:sz w:val="28"/>
          <w:szCs w:val="28"/>
        </w:rPr>
        <w:t>процедур (действий) в МФЦ</w:t>
      </w:r>
    </w:p>
    <w:p w14:paraId="4C898F2E" w14:textId="77777777" w:rsidR="00420312" w:rsidRPr="00071499" w:rsidRDefault="00420312">
      <w:pPr>
        <w:pStyle w:val="ConsPlusNormal"/>
        <w:jc w:val="both"/>
      </w:pPr>
    </w:p>
    <w:p w14:paraId="5446C70E" w14:textId="77777777" w:rsidR="00420312" w:rsidRPr="00071499" w:rsidRDefault="00420312">
      <w:pPr>
        <w:pStyle w:val="ConsPlusNormal"/>
        <w:ind w:firstLine="540"/>
        <w:jc w:val="both"/>
      </w:pPr>
      <w:r w:rsidRPr="00071499">
        <w:t>6.1. Предоставление муниципальной услуги в МФЦ осуществляется при наличии заключенного соглашения о взаимодействии между уполномоченным органом и МФЦ.</w:t>
      </w:r>
    </w:p>
    <w:p w14:paraId="3A4F492A" w14:textId="77777777" w:rsidR="00420312" w:rsidRPr="00071499" w:rsidRDefault="00420312">
      <w:pPr>
        <w:pStyle w:val="ConsPlusNormal"/>
        <w:spacing w:before="240"/>
        <w:ind w:firstLine="540"/>
        <w:jc w:val="both"/>
      </w:pPr>
      <w:r w:rsidRPr="00071499">
        <w:t>6.2. Основанием для начала предоставления муниципальной услуги является обращение заявителя в МФЦ, расположенный на территории муниципального образования, в котором проживает заявитель.</w:t>
      </w:r>
    </w:p>
    <w:p w14:paraId="0EB6AB60" w14:textId="77777777" w:rsidR="00420312" w:rsidRPr="00071499" w:rsidRDefault="00420312" w:rsidP="00920913">
      <w:pPr>
        <w:pStyle w:val="ConsPlusNormal"/>
        <w:spacing w:before="240"/>
        <w:ind w:firstLine="540"/>
        <w:jc w:val="both"/>
      </w:pPr>
      <w:bookmarkStart w:id="6" w:name="Par397"/>
      <w:bookmarkEnd w:id="6"/>
      <w:r w:rsidRPr="00071499">
        <w:t>6.3.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w:t>
      </w:r>
    </w:p>
    <w:p w14:paraId="10D9308F" w14:textId="77777777" w:rsidR="00420312" w:rsidRPr="00071499" w:rsidRDefault="00420312">
      <w:pPr>
        <w:pStyle w:val="ConsPlusNormal"/>
        <w:spacing w:before="240"/>
        <w:ind w:firstLine="540"/>
        <w:jc w:val="both"/>
      </w:pPr>
      <w:r w:rsidRPr="00071499">
        <w:t>6.4. Прием заявлений о предоставлении муниципальной услуги и иных документов, необходимых для предоставления муниципальной услуги.</w:t>
      </w:r>
    </w:p>
    <w:p w14:paraId="772897A4" w14:textId="77777777" w:rsidR="00420312" w:rsidRPr="00071499" w:rsidRDefault="00420312">
      <w:pPr>
        <w:pStyle w:val="ConsPlusNormal"/>
        <w:spacing w:before="240"/>
        <w:ind w:firstLine="540"/>
        <w:jc w:val="both"/>
      </w:pPr>
      <w:r w:rsidRPr="00071499">
        <w:t>При личном обращении заявителя в МФЦ сотрудник, ответственный за прием документов:</w:t>
      </w:r>
    </w:p>
    <w:p w14:paraId="6B4E6988" w14:textId="77777777" w:rsidR="00420312" w:rsidRPr="00071499" w:rsidRDefault="00420312">
      <w:pPr>
        <w:pStyle w:val="ConsPlusNormal"/>
        <w:spacing w:before="240"/>
        <w:ind w:firstLine="540"/>
        <w:jc w:val="both"/>
      </w:pPr>
      <w:r w:rsidRPr="00071499">
        <w:t>- 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w:t>
      </w:r>
      <w:r w:rsidR="0014527B" w:rsidRPr="00071499">
        <w:t>ичность и полномочия (в случае</w:t>
      </w:r>
      <w:r w:rsidRPr="00071499">
        <w:t xml:space="preserve"> обращения</w:t>
      </w:r>
      <w:r w:rsidR="0014527B" w:rsidRPr="00071499">
        <w:t xml:space="preserve"> его представителя</w:t>
      </w:r>
      <w:r w:rsidRPr="00071499">
        <w:t>);</w:t>
      </w:r>
    </w:p>
    <w:p w14:paraId="3A338975" w14:textId="77777777" w:rsidR="00420312" w:rsidRPr="00071499" w:rsidRDefault="00420312">
      <w:pPr>
        <w:pStyle w:val="ConsPlusNormal"/>
        <w:spacing w:before="240"/>
        <w:ind w:firstLine="540"/>
        <w:jc w:val="both"/>
      </w:pPr>
      <w:r w:rsidRPr="00071499">
        <w:t>- проверяет представленное заявление и документы на предмет:</w:t>
      </w:r>
    </w:p>
    <w:p w14:paraId="662D1B81" w14:textId="77777777" w:rsidR="00420312" w:rsidRPr="00071499" w:rsidRDefault="00420312">
      <w:pPr>
        <w:pStyle w:val="ConsPlusNormal"/>
        <w:spacing w:before="240"/>
        <w:ind w:firstLine="540"/>
        <w:jc w:val="both"/>
      </w:pPr>
      <w:r w:rsidRPr="00071499">
        <w:t>1) текст в заявлении поддается прочтению;</w:t>
      </w:r>
    </w:p>
    <w:p w14:paraId="6B850112" w14:textId="77777777" w:rsidR="00420312" w:rsidRPr="00071499" w:rsidRDefault="00420312">
      <w:pPr>
        <w:pStyle w:val="ConsPlusNormal"/>
        <w:spacing w:before="240"/>
        <w:ind w:firstLine="540"/>
        <w:jc w:val="both"/>
      </w:pPr>
      <w:r w:rsidRPr="00071499">
        <w:t>2) в заявлении указаны фамилия, имя, отчество (последнее - при наличии) физического лица либо наименование юридического лица;</w:t>
      </w:r>
    </w:p>
    <w:p w14:paraId="68870E3E" w14:textId="77777777" w:rsidR="00420312" w:rsidRPr="00071499" w:rsidRDefault="00420312">
      <w:pPr>
        <w:pStyle w:val="ConsPlusNormal"/>
        <w:spacing w:before="240"/>
        <w:ind w:firstLine="540"/>
        <w:jc w:val="both"/>
      </w:pPr>
      <w:r w:rsidRPr="00071499">
        <w:t>3) заявление подписано уполномоченным лицом;</w:t>
      </w:r>
    </w:p>
    <w:p w14:paraId="203A405C" w14:textId="77777777" w:rsidR="00420312" w:rsidRPr="00071499" w:rsidRDefault="00420312">
      <w:pPr>
        <w:pStyle w:val="ConsPlusNormal"/>
        <w:spacing w:before="240"/>
        <w:ind w:firstLine="540"/>
        <w:jc w:val="both"/>
      </w:pPr>
      <w:r w:rsidRPr="00071499">
        <w:t>4) приложены документы, необходимые для предоставления муниципальной услуги;</w:t>
      </w:r>
    </w:p>
    <w:p w14:paraId="75C3C91C" w14:textId="77777777" w:rsidR="00420312" w:rsidRPr="00071499" w:rsidRDefault="00420312">
      <w:pPr>
        <w:pStyle w:val="ConsPlusNormal"/>
        <w:spacing w:before="240"/>
        <w:ind w:firstLine="540"/>
        <w:jc w:val="both"/>
      </w:pPr>
      <w:r w:rsidRPr="00071499">
        <w:t xml:space="preserve">5) соответствие данных документа, удостоверяющего личность, данным, указанным </w:t>
      </w:r>
      <w:r w:rsidRPr="00071499">
        <w:lastRenderedPageBreak/>
        <w:t>в заявлении и необходимых документах;</w:t>
      </w:r>
    </w:p>
    <w:p w14:paraId="73072025" w14:textId="77777777" w:rsidR="00420312" w:rsidRPr="00071499" w:rsidRDefault="00420312">
      <w:pPr>
        <w:pStyle w:val="ConsPlusNormal"/>
        <w:spacing w:before="240"/>
        <w:ind w:firstLine="540"/>
        <w:jc w:val="both"/>
      </w:pPr>
      <w:r w:rsidRPr="00071499">
        <w:t>- заполняет сведения о заявителе и представленных документах в автоматизированной информационной системе (АИС МФЦ);</w:t>
      </w:r>
    </w:p>
    <w:p w14:paraId="736917B6" w14:textId="77777777" w:rsidR="00420312" w:rsidRPr="00071499" w:rsidRDefault="00420312">
      <w:pPr>
        <w:pStyle w:val="ConsPlusNormal"/>
        <w:spacing w:before="240"/>
        <w:ind w:firstLine="540"/>
        <w:jc w:val="both"/>
      </w:pPr>
      <w:r w:rsidRPr="00071499">
        <w:t>- выдает расписку в получении документов на предоставление услуги, сформированную в АИС МФЦ;</w:t>
      </w:r>
    </w:p>
    <w:p w14:paraId="21BF8D17" w14:textId="77777777" w:rsidR="00420312" w:rsidRPr="00071499" w:rsidRDefault="00420312">
      <w:pPr>
        <w:pStyle w:val="ConsPlusNormal"/>
        <w:spacing w:before="240"/>
        <w:ind w:firstLine="540"/>
        <w:jc w:val="both"/>
      </w:pPr>
      <w:r w:rsidRPr="00071499">
        <w:t>- информирует заявителя о сроке предоставления муниципальной услуги, способах получения информации о ходе исполнения муниципальной услуги;</w:t>
      </w:r>
    </w:p>
    <w:p w14:paraId="4C947B74" w14:textId="77777777" w:rsidR="00420312" w:rsidRPr="00071499" w:rsidRDefault="00420312">
      <w:pPr>
        <w:pStyle w:val="ConsPlusNormal"/>
        <w:spacing w:before="240"/>
        <w:ind w:firstLine="540"/>
        <w:jc w:val="both"/>
      </w:pPr>
      <w:r w:rsidRPr="00071499">
        <w:t>- уведомляет заявителя о том, что невостребованные документы хранятся в МФЦ в течение 30 дней, после чего передаются в уполномоченный орган.</w:t>
      </w:r>
    </w:p>
    <w:p w14:paraId="7750F1A5" w14:textId="77777777" w:rsidR="00420312" w:rsidRPr="00071499" w:rsidRDefault="00420312">
      <w:pPr>
        <w:pStyle w:val="ConsPlusNormal"/>
        <w:spacing w:before="240"/>
        <w:ind w:firstLine="540"/>
        <w:jc w:val="both"/>
      </w:pPr>
      <w:r w:rsidRPr="00071499">
        <w:t>6.5. Заявление и документы, принятые от заявителя на предоставление муниципальной услуги, передаются в уполномоченный орган 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уполномоченного органа под подпись. Один экземпляр сопроводительного реестра остается в уполномоченном органе и хранится как документ строгой отчетности отдельно от личных дел, второй - хранится в МФЦ. В заявлении производится отметка с указанием реквизитов реестра, по которому переданы заявление и документы.</w:t>
      </w:r>
    </w:p>
    <w:p w14:paraId="77534558" w14:textId="77777777" w:rsidR="00420312" w:rsidRPr="00071499" w:rsidRDefault="00420312">
      <w:pPr>
        <w:pStyle w:val="ConsPlusNormal"/>
        <w:spacing w:before="240"/>
        <w:ind w:firstLine="540"/>
        <w:jc w:val="both"/>
      </w:pPr>
      <w:r w:rsidRPr="00071499">
        <w:t>6.6.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14:paraId="50982B4B" w14:textId="77777777" w:rsidR="00420312" w:rsidRPr="00071499" w:rsidRDefault="00420312">
      <w:pPr>
        <w:pStyle w:val="ConsPlusNormal"/>
        <w:spacing w:before="240"/>
        <w:ind w:firstLine="540"/>
        <w:jc w:val="both"/>
      </w:pPr>
      <w:r w:rsidRPr="00071499">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14:paraId="78C1AC7E" w14:textId="77777777" w:rsidR="00420312" w:rsidRPr="00071499" w:rsidRDefault="00420312">
      <w:pPr>
        <w:pStyle w:val="ConsPlusNormal"/>
        <w:spacing w:before="240"/>
        <w:ind w:firstLine="540"/>
        <w:jc w:val="both"/>
      </w:pPr>
      <w:r w:rsidRPr="00071499">
        <w:t>6.6.1. Ответственность за выдачу результата предоставления муниципальной услуги несет сотрудник МФЦ, уполномоченный руководителем МФЦ.</w:t>
      </w:r>
    </w:p>
    <w:p w14:paraId="39034C38" w14:textId="77777777" w:rsidR="00420312" w:rsidRPr="00071499" w:rsidRDefault="00420312">
      <w:pPr>
        <w:pStyle w:val="ConsPlusNormal"/>
        <w:spacing w:before="240"/>
        <w:ind w:firstLine="540"/>
        <w:jc w:val="both"/>
      </w:pPr>
      <w:r w:rsidRPr="00071499">
        <w:t>6.6.2. Для получения результата предоставления муниципальной услуги в МФЦ заявитель предъявляет документ, удостоверяющий его личность и расписку.</w:t>
      </w:r>
    </w:p>
    <w:p w14:paraId="4E8FD04B" w14:textId="77777777" w:rsidR="00420312" w:rsidRPr="00071499" w:rsidRDefault="00420312">
      <w:pPr>
        <w:pStyle w:val="ConsPlusNormal"/>
        <w:spacing w:before="240"/>
        <w:ind w:firstLine="540"/>
        <w:jc w:val="both"/>
      </w:pPr>
      <w:r w:rsidRPr="00071499">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14:paraId="7E369FD0" w14:textId="77777777" w:rsidR="00420312" w:rsidRPr="00071499" w:rsidRDefault="00420312">
      <w:pPr>
        <w:pStyle w:val="ConsPlusNormal"/>
        <w:spacing w:before="240"/>
        <w:ind w:firstLine="540"/>
        <w:jc w:val="both"/>
      </w:pPr>
      <w:r w:rsidRPr="00071499">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14:paraId="109DF536" w14:textId="77777777" w:rsidR="00420312" w:rsidRPr="00071499" w:rsidRDefault="00420312">
      <w:pPr>
        <w:pStyle w:val="ConsPlusNormal"/>
        <w:spacing w:before="240"/>
        <w:ind w:firstLine="540"/>
        <w:jc w:val="both"/>
      </w:pPr>
      <w:r w:rsidRPr="00071499">
        <w:t>Невостребованные документы хранятся в МФЦ в течение 30 дней, после чего передаются в уполномоченный орган.</w:t>
      </w:r>
    </w:p>
    <w:p w14:paraId="16D4DBD5" w14:textId="77777777" w:rsidR="00420312" w:rsidRPr="00071499" w:rsidRDefault="00420312">
      <w:pPr>
        <w:pStyle w:val="ConsPlusNormal"/>
        <w:spacing w:before="240"/>
        <w:ind w:firstLine="540"/>
        <w:jc w:val="both"/>
      </w:pPr>
      <w:r w:rsidRPr="00071499">
        <w:lastRenderedPageBreak/>
        <w:t>6.7.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14:paraId="7F022B3B" w14:textId="77777777" w:rsidR="00420312" w:rsidRPr="00071499" w:rsidRDefault="00420312">
      <w:pPr>
        <w:pStyle w:val="ConsPlusNormal"/>
        <w:spacing w:before="240"/>
        <w:ind w:firstLine="540"/>
        <w:jc w:val="both"/>
      </w:pPr>
      <w:r w:rsidRPr="00071499">
        <w:t xml:space="preserve">6.8. Досудебное (внесудебное) обжалование решений и действий (бездействия) МФЦ, сотрудника МФЦ осуществляется в порядке, предусмотренном </w:t>
      </w:r>
      <w:hyperlink w:anchor="Par358" w:tooltip="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 w:history="1">
        <w:r w:rsidRPr="00071499">
          <w:t>пунктом 5.1</w:t>
        </w:r>
      </w:hyperlink>
      <w:r w:rsidRPr="00071499">
        <w:t xml:space="preserve"> </w:t>
      </w:r>
      <w:r w:rsidR="00846CB8" w:rsidRPr="00071499">
        <w:t xml:space="preserve">настоящего </w:t>
      </w:r>
      <w:r w:rsidRPr="00071499">
        <w:t>административного регламента.</w:t>
      </w:r>
    </w:p>
    <w:p w14:paraId="114160C3" w14:textId="77777777" w:rsidR="00420312" w:rsidRPr="00071499" w:rsidRDefault="00420312">
      <w:pPr>
        <w:pStyle w:val="ConsPlusNormal"/>
        <w:jc w:val="both"/>
      </w:pPr>
    </w:p>
    <w:p w14:paraId="1429C2BA" w14:textId="77777777" w:rsidR="009B2E31" w:rsidRPr="00071499" w:rsidRDefault="009B2E31">
      <w:pPr>
        <w:pStyle w:val="ConsPlusNormal"/>
        <w:jc w:val="both"/>
      </w:pPr>
    </w:p>
    <w:p w14:paraId="212021A7" w14:textId="77777777" w:rsidR="00411E28" w:rsidRDefault="00411E28">
      <w:pPr>
        <w:pStyle w:val="ConsPlusNormal"/>
        <w:jc w:val="both"/>
      </w:pPr>
    </w:p>
    <w:p w14:paraId="68B7D377" w14:textId="77777777" w:rsidR="004F3208" w:rsidRDefault="004F3208">
      <w:pPr>
        <w:pStyle w:val="ConsPlusNormal"/>
        <w:jc w:val="both"/>
      </w:pPr>
    </w:p>
    <w:p w14:paraId="6F38673A" w14:textId="77777777" w:rsidR="004F3208" w:rsidRDefault="004F3208">
      <w:pPr>
        <w:pStyle w:val="ConsPlusNormal"/>
        <w:jc w:val="both"/>
      </w:pPr>
    </w:p>
    <w:p w14:paraId="41A19842" w14:textId="77777777" w:rsidR="004F3208" w:rsidRDefault="004F3208">
      <w:pPr>
        <w:pStyle w:val="ConsPlusNormal"/>
        <w:jc w:val="both"/>
      </w:pPr>
    </w:p>
    <w:p w14:paraId="16BFF730" w14:textId="77777777" w:rsidR="0003262C" w:rsidRDefault="0003262C">
      <w:pPr>
        <w:pStyle w:val="ConsPlusNormal"/>
        <w:jc w:val="both"/>
      </w:pPr>
    </w:p>
    <w:p w14:paraId="5D7ABD49" w14:textId="77777777" w:rsidR="0003262C" w:rsidRDefault="0003262C">
      <w:pPr>
        <w:pStyle w:val="ConsPlusNormal"/>
        <w:jc w:val="both"/>
      </w:pPr>
    </w:p>
    <w:p w14:paraId="48BC72FC" w14:textId="77777777" w:rsidR="0003262C" w:rsidRDefault="0003262C">
      <w:pPr>
        <w:pStyle w:val="ConsPlusNormal"/>
        <w:jc w:val="both"/>
      </w:pPr>
    </w:p>
    <w:p w14:paraId="009402BF" w14:textId="77777777" w:rsidR="0003262C" w:rsidRDefault="0003262C">
      <w:pPr>
        <w:pStyle w:val="ConsPlusNormal"/>
        <w:jc w:val="both"/>
      </w:pPr>
    </w:p>
    <w:p w14:paraId="6F5AE2EE" w14:textId="77777777" w:rsidR="004F3208" w:rsidRDefault="004F3208">
      <w:pPr>
        <w:pStyle w:val="ConsPlusNormal"/>
        <w:jc w:val="both"/>
      </w:pPr>
    </w:p>
    <w:p w14:paraId="0CC0C531" w14:textId="77777777" w:rsidR="004F3208" w:rsidRDefault="004F3208">
      <w:pPr>
        <w:pStyle w:val="ConsPlusNormal"/>
        <w:jc w:val="both"/>
      </w:pPr>
    </w:p>
    <w:p w14:paraId="5A599EAC" w14:textId="77777777" w:rsidR="004F3208" w:rsidRDefault="004F3208">
      <w:pPr>
        <w:pStyle w:val="ConsPlusNormal"/>
        <w:jc w:val="both"/>
      </w:pPr>
    </w:p>
    <w:p w14:paraId="3B291D54" w14:textId="77777777" w:rsidR="00CB2D52" w:rsidRDefault="00CB2D52">
      <w:pPr>
        <w:pStyle w:val="ConsPlusNormal"/>
        <w:jc w:val="both"/>
      </w:pPr>
    </w:p>
    <w:p w14:paraId="5051CB62" w14:textId="77777777" w:rsidR="0003262C" w:rsidRDefault="0003262C">
      <w:pPr>
        <w:pStyle w:val="ConsPlusNormal"/>
        <w:jc w:val="both"/>
      </w:pPr>
    </w:p>
    <w:p w14:paraId="6CF4576C" w14:textId="77777777" w:rsidR="0003262C" w:rsidRDefault="0003262C">
      <w:pPr>
        <w:pStyle w:val="ConsPlusNormal"/>
        <w:jc w:val="both"/>
      </w:pPr>
    </w:p>
    <w:p w14:paraId="74CACEDB" w14:textId="77777777" w:rsidR="0003262C" w:rsidRDefault="0003262C">
      <w:pPr>
        <w:pStyle w:val="ConsPlusNormal"/>
        <w:jc w:val="both"/>
      </w:pPr>
    </w:p>
    <w:p w14:paraId="236E94E2" w14:textId="77777777" w:rsidR="0003262C" w:rsidRDefault="0003262C">
      <w:pPr>
        <w:pStyle w:val="ConsPlusNormal"/>
        <w:jc w:val="both"/>
      </w:pPr>
    </w:p>
    <w:p w14:paraId="6452562D" w14:textId="77777777" w:rsidR="0003262C" w:rsidRDefault="0003262C">
      <w:pPr>
        <w:pStyle w:val="ConsPlusNormal"/>
        <w:jc w:val="both"/>
      </w:pPr>
    </w:p>
    <w:p w14:paraId="45C0DF67" w14:textId="77777777" w:rsidR="0003262C" w:rsidRDefault="0003262C">
      <w:pPr>
        <w:pStyle w:val="ConsPlusNormal"/>
        <w:jc w:val="both"/>
      </w:pPr>
    </w:p>
    <w:p w14:paraId="13475135" w14:textId="77777777" w:rsidR="0003262C" w:rsidRDefault="0003262C">
      <w:pPr>
        <w:pStyle w:val="ConsPlusNormal"/>
        <w:jc w:val="both"/>
      </w:pPr>
    </w:p>
    <w:p w14:paraId="3203091D" w14:textId="77777777" w:rsidR="0003262C" w:rsidRDefault="0003262C">
      <w:pPr>
        <w:pStyle w:val="ConsPlusNormal"/>
        <w:jc w:val="both"/>
      </w:pPr>
    </w:p>
    <w:p w14:paraId="3981737B" w14:textId="77777777" w:rsidR="0003262C" w:rsidRDefault="0003262C">
      <w:pPr>
        <w:pStyle w:val="ConsPlusNormal"/>
        <w:jc w:val="both"/>
      </w:pPr>
    </w:p>
    <w:p w14:paraId="3637F646" w14:textId="77777777" w:rsidR="0003262C" w:rsidRDefault="0003262C">
      <w:pPr>
        <w:pStyle w:val="ConsPlusNormal"/>
        <w:jc w:val="both"/>
      </w:pPr>
    </w:p>
    <w:p w14:paraId="1BEFA4F0" w14:textId="77777777" w:rsidR="0003262C" w:rsidRDefault="0003262C">
      <w:pPr>
        <w:pStyle w:val="ConsPlusNormal"/>
        <w:jc w:val="both"/>
      </w:pPr>
    </w:p>
    <w:p w14:paraId="539745EE" w14:textId="77777777" w:rsidR="0003262C" w:rsidRDefault="0003262C">
      <w:pPr>
        <w:pStyle w:val="ConsPlusNormal"/>
        <w:jc w:val="both"/>
      </w:pPr>
    </w:p>
    <w:p w14:paraId="6D62A4E2" w14:textId="77777777" w:rsidR="0003262C" w:rsidRDefault="0003262C">
      <w:pPr>
        <w:pStyle w:val="ConsPlusNormal"/>
        <w:jc w:val="both"/>
      </w:pPr>
    </w:p>
    <w:p w14:paraId="7C5C61BE" w14:textId="77777777" w:rsidR="0003262C" w:rsidRDefault="0003262C">
      <w:pPr>
        <w:pStyle w:val="ConsPlusNormal"/>
        <w:jc w:val="both"/>
      </w:pPr>
    </w:p>
    <w:p w14:paraId="372B9EB1" w14:textId="77777777" w:rsidR="00C06222" w:rsidRDefault="00C06222">
      <w:pPr>
        <w:pStyle w:val="ConsPlusNormal"/>
        <w:jc w:val="both"/>
      </w:pPr>
    </w:p>
    <w:p w14:paraId="67724138" w14:textId="77777777" w:rsidR="00703FF4" w:rsidRDefault="00703FF4" w:rsidP="0003262C">
      <w:pPr>
        <w:pStyle w:val="ConsPlusNormal"/>
        <w:ind w:left="5245"/>
        <w:jc w:val="right"/>
        <w:outlineLvl w:val="1"/>
      </w:pPr>
    </w:p>
    <w:p w14:paraId="253CEDFE" w14:textId="77777777" w:rsidR="00703FF4" w:rsidRDefault="00703FF4" w:rsidP="0003262C">
      <w:pPr>
        <w:pStyle w:val="ConsPlusNormal"/>
        <w:ind w:left="5245"/>
        <w:jc w:val="right"/>
        <w:outlineLvl w:val="1"/>
      </w:pPr>
    </w:p>
    <w:p w14:paraId="2D82EB49" w14:textId="77777777" w:rsidR="00703FF4" w:rsidRDefault="00703FF4" w:rsidP="0003262C">
      <w:pPr>
        <w:pStyle w:val="ConsPlusNormal"/>
        <w:ind w:left="5245"/>
        <w:jc w:val="right"/>
        <w:outlineLvl w:val="1"/>
      </w:pPr>
    </w:p>
    <w:p w14:paraId="12892A56" w14:textId="77777777" w:rsidR="00703FF4" w:rsidRDefault="00703FF4" w:rsidP="0003262C">
      <w:pPr>
        <w:pStyle w:val="ConsPlusNormal"/>
        <w:ind w:left="5245"/>
        <w:jc w:val="right"/>
        <w:outlineLvl w:val="1"/>
      </w:pPr>
    </w:p>
    <w:p w14:paraId="3329DE6A" w14:textId="77777777" w:rsidR="00703FF4" w:rsidRDefault="00703FF4" w:rsidP="0003262C">
      <w:pPr>
        <w:pStyle w:val="ConsPlusNormal"/>
        <w:ind w:left="5245"/>
        <w:jc w:val="right"/>
        <w:outlineLvl w:val="1"/>
      </w:pPr>
    </w:p>
    <w:p w14:paraId="684652AF" w14:textId="77777777" w:rsidR="00703FF4" w:rsidRDefault="00703FF4" w:rsidP="0003262C">
      <w:pPr>
        <w:pStyle w:val="ConsPlusNormal"/>
        <w:ind w:left="5245"/>
        <w:jc w:val="right"/>
        <w:outlineLvl w:val="1"/>
      </w:pPr>
    </w:p>
    <w:p w14:paraId="6CDEFD08" w14:textId="77777777" w:rsidR="00703FF4" w:rsidRDefault="00703FF4" w:rsidP="0003262C">
      <w:pPr>
        <w:pStyle w:val="ConsPlusNormal"/>
        <w:ind w:left="5245"/>
        <w:jc w:val="right"/>
        <w:outlineLvl w:val="1"/>
      </w:pPr>
    </w:p>
    <w:p w14:paraId="419E069B" w14:textId="77777777" w:rsidR="00703FF4" w:rsidRDefault="00703FF4" w:rsidP="0003262C">
      <w:pPr>
        <w:pStyle w:val="ConsPlusNormal"/>
        <w:ind w:left="5245"/>
        <w:jc w:val="right"/>
        <w:outlineLvl w:val="1"/>
      </w:pPr>
    </w:p>
    <w:p w14:paraId="3CBAE785" w14:textId="77777777" w:rsidR="00420312" w:rsidRDefault="00420312" w:rsidP="0003262C">
      <w:pPr>
        <w:pStyle w:val="ConsPlusNormal"/>
        <w:ind w:left="5245"/>
        <w:jc w:val="right"/>
        <w:outlineLvl w:val="1"/>
      </w:pPr>
      <w:r>
        <w:lastRenderedPageBreak/>
        <w:t>Приложение</w:t>
      </w:r>
      <w:r w:rsidR="006041AF">
        <w:t xml:space="preserve"> № 1</w:t>
      </w:r>
    </w:p>
    <w:p w14:paraId="6950A391" w14:textId="77777777" w:rsidR="00420312" w:rsidRDefault="00420312" w:rsidP="0003262C">
      <w:pPr>
        <w:pStyle w:val="ConsPlusNormal"/>
        <w:ind w:left="5245"/>
        <w:jc w:val="right"/>
      </w:pPr>
      <w:r>
        <w:t>к административному регламенту</w:t>
      </w:r>
    </w:p>
    <w:p w14:paraId="559FF21A" w14:textId="77777777" w:rsidR="00420312" w:rsidRDefault="00420312" w:rsidP="0003262C">
      <w:pPr>
        <w:pStyle w:val="ConsPlusNormal"/>
        <w:ind w:left="5245"/>
        <w:jc w:val="right"/>
      </w:pPr>
      <w:r>
        <w:t>предоставления муниципальной услуги</w:t>
      </w:r>
    </w:p>
    <w:p w14:paraId="7417B605" w14:textId="4BF89FD9" w:rsidR="00420312" w:rsidRDefault="00AB1BAE" w:rsidP="0003262C">
      <w:pPr>
        <w:pStyle w:val="ConsPlusNormal"/>
        <w:ind w:left="5245"/>
        <w:jc w:val="right"/>
      </w:pPr>
      <w:r w:rsidRPr="00AB1BAE">
        <w:t>«Перевод жилого помещения в нежилое помещение и нежилого помещения в жилое помещение</w:t>
      </w:r>
      <w:r w:rsidR="00730CF3">
        <w:t>, расположенное на территории Каргопольского муниципального округа Архангельской области»</w:t>
      </w:r>
    </w:p>
    <w:p w14:paraId="4CAED135" w14:textId="77777777" w:rsidR="00977B2A" w:rsidRDefault="00977B2A" w:rsidP="00AB1BAE">
      <w:pPr>
        <w:pStyle w:val="ConsPlusNormal"/>
        <w:ind w:left="6096"/>
        <w:jc w:val="both"/>
      </w:pPr>
    </w:p>
    <w:p w14:paraId="699CAD9A" w14:textId="77777777" w:rsidR="00AB1BAE" w:rsidRDefault="00AB1BAE" w:rsidP="00AB1BAE">
      <w:pPr>
        <w:pStyle w:val="ConsPlusNormal"/>
        <w:ind w:left="6096"/>
        <w:jc w:val="both"/>
      </w:pPr>
    </w:p>
    <w:p w14:paraId="3ABCD47F" w14:textId="77777777" w:rsidR="00420312" w:rsidRPr="006259FC" w:rsidRDefault="00420312">
      <w:pPr>
        <w:pStyle w:val="ConsPlusTitle"/>
        <w:jc w:val="center"/>
        <w:rPr>
          <w:rFonts w:ascii="Times New Roman" w:hAnsi="Times New Roman" w:cs="Times New Roman"/>
          <w:sz w:val="28"/>
          <w:szCs w:val="28"/>
        </w:rPr>
      </w:pPr>
      <w:bookmarkStart w:id="7" w:name="Par436"/>
      <w:bookmarkEnd w:id="7"/>
      <w:r w:rsidRPr="006259FC">
        <w:rPr>
          <w:rFonts w:ascii="Times New Roman" w:hAnsi="Times New Roman" w:cs="Times New Roman"/>
          <w:sz w:val="28"/>
          <w:szCs w:val="28"/>
        </w:rPr>
        <w:t>БЛОК-СХЕМА</w:t>
      </w:r>
    </w:p>
    <w:p w14:paraId="7930E706" w14:textId="77777777" w:rsidR="00420312" w:rsidRDefault="00420312" w:rsidP="00AB1BAE">
      <w:pPr>
        <w:pStyle w:val="ConsPlusTitle"/>
        <w:jc w:val="center"/>
        <w:rPr>
          <w:rFonts w:ascii="Times New Roman" w:hAnsi="Times New Roman" w:cs="Times New Roman"/>
          <w:sz w:val="28"/>
          <w:szCs w:val="28"/>
        </w:rPr>
      </w:pPr>
      <w:r w:rsidRPr="006259FC">
        <w:rPr>
          <w:rFonts w:ascii="Times New Roman" w:hAnsi="Times New Roman" w:cs="Times New Roman"/>
          <w:sz w:val="28"/>
          <w:szCs w:val="28"/>
        </w:rPr>
        <w:t xml:space="preserve">ПРЕДОСТАВЛЕНИЯ МУНИЦИПАЛЬНОЙ УСЛУГИ </w:t>
      </w:r>
      <w:r w:rsidR="00AB1BAE" w:rsidRPr="00AB1BAE">
        <w:rPr>
          <w:rFonts w:ascii="Times New Roman" w:hAnsi="Times New Roman" w:cs="Times New Roman"/>
          <w:sz w:val="28"/>
          <w:szCs w:val="28"/>
        </w:rPr>
        <w:t>«ПЕРЕВОД ЖИЛОГО ПОМЕЩЕНИЯ В НЕЖИЛОЕ ПОМЕЩЕНИЕ И НЕЖИЛОГО ПОМЕЩЕНИЯ В ЖИЛОЕ ПОМЕЩЕНИЕ»</w:t>
      </w:r>
    </w:p>
    <w:p w14:paraId="641BB7AE" w14:textId="77777777" w:rsidR="00AB1BAE" w:rsidRDefault="00AB1BAE" w:rsidP="00AB1BAE">
      <w:pPr>
        <w:pStyle w:val="ConsPlusTitle"/>
        <w:jc w:val="cente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118"/>
        <w:gridCol w:w="2835"/>
        <w:gridCol w:w="3403"/>
      </w:tblGrid>
      <w:tr w:rsidR="00420312" w:rsidRPr="00307BE6" w14:paraId="38081E24" w14:textId="77777777" w:rsidTr="008E144A">
        <w:tc>
          <w:tcPr>
            <w:tcW w:w="3118" w:type="dxa"/>
            <w:tcBorders>
              <w:right w:val="single" w:sz="4" w:space="0" w:color="auto"/>
            </w:tcBorders>
          </w:tcPr>
          <w:p w14:paraId="16627AA3" w14:textId="77777777" w:rsidR="00420312" w:rsidRPr="00307BE6" w:rsidRDefault="00420312">
            <w:pPr>
              <w:pStyle w:val="ConsPlusNormal"/>
              <w:jc w:val="center"/>
            </w:pPr>
          </w:p>
        </w:tc>
        <w:tc>
          <w:tcPr>
            <w:tcW w:w="2835" w:type="dxa"/>
            <w:tcBorders>
              <w:top w:val="single" w:sz="4" w:space="0" w:color="auto"/>
              <w:left w:val="single" w:sz="4" w:space="0" w:color="auto"/>
              <w:bottom w:val="single" w:sz="4" w:space="0" w:color="auto"/>
              <w:right w:val="single" w:sz="4" w:space="0" w:color="auto"/>
            </w:tcBorders>
          </w:tcPr>
          <w:p w14:paraId="5B076C52" w14:textId="77777777" w:rsidR="00420312" w:rsidRPr="00307BE6" w:rsidRDefault="00420312">
            <w:pPr>
              <w:pStyle w:val="ConsPlusNormal"/>
              <w:jc w:val="center"/>
            </w:pPr>
            <w:r w:rsidRPr="00307BE6">
              <w:t>Заявитель</w:t>
            </w:r>
          </w:p>
        </w:tc>
        <w:tc>
          <w:tcPr>
            <w:tcW w:w="3403" w:type="dxa"/>
            <w:tcBorders>
              <w:left w:val="single" w:sz="4" w:space="0" w:color="auto"/>
            </w:tcBorders>
          </w:tcPr>
          <w:p w14:paraId="46D36CF7" w14:textId="77777777" w:rsidR="00420312" w:rsidRPr="00307BE6" w:rsidRDefault="00420312">
            <w:pPr>
              <w:pStyle w:val="ConsPlusNormal"/>
              <w:jc w:val="center"/>
            </w:pPr>
          </w:p>
        </w:tc>
      </w:tr>
      <w:tr w:rsidR="00420312" w:rsidRPr="00307BE6" w14:paraId="03C6A5D7" w14:textId="77777777" w:rsidTr="008E144A">
        <w:tc>
          <w:tcPr>
            <w:tcW w:w="9356" w:type="dxa"/>
            <w:gridSpan w:val="3"/>
            <w:tcBorders>
              <w:bottom w:val="single" w:sz="4" w:space="0" w:color="auto"/>
            </w:tcBorders>
          </w:tcPr>
          <w:p w14:paraId="2A791FD3" w14:textId="77777777" w:rsidR="00420312" w:rsidRPr="00307BE6" w:rsidRDefault="00B0791B">
            <w:pPr>
              <w:pStyle w:val="ConsPlusNormal"/>
              <w:jc w:val="center"/>
            </w:pPr>
            <w:r w:rsidRPr="00307BE6">
              <w:rPr>
                <w:noProof/>
                <w:position w:val="-6"/>
              </w:rPr>
              <w:drawing>
                <wp:inline distT="0" distB="0" distL="0" distR="0" wp14:anchorId="628160A9" wp14:editId="186619AD">
                  <wp:extent cx="171450" cy="238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420312" w:rsidRPr="00307BE6" w14:paraId="60CE3E66" w14:textId="77777777" w:rsidTr="008E144A">
        <w:tc>
          <w:tcPr>
            <w:tcW w:w="9356" w:type="dxa"/>
            <w:gridSpan w:val="3"/>
            <w:tcBorders>
              <w:top w:val="single" w:sz="4" w:space="0" w:color="auto"/>
              <w:left w:val="single" w:sz="4" w:space="0" w:color="auto"/>
              <w:bottom w:val="single" w:sz="4" w:space="0" w:color="auto"/>
              <w:right w:val="single" w:sz="4" w:space="0" w:color="auto"/>
            </w:tcBorders>
          </w:tcPr>
          <w:p w14:paraId="76D4E7D1" w14:textId="77777777" w:rsidR="00420312" w:rsidRPr="00307BE6" w:rsidRDefault="00420312">
            <w:pPr>
              <w:pStyle w:val="ConsPlusNormal"/>
              <w:jc w:val="center"/>
            </w:pPr>
            <w:r w:rsidRPr="00307BE6">
              <w:t>Прием и регистрация заявления и документов на предоставление муниципальной услуги 1 рабочий день</w:t>
            </w:r>
          </w:p>
        </w:tc>
      </w:tr>
      <w:tr w:rsidR="00420312" w:rsidRPr="00307BE6" w14:paraId="2E2FF0ED" w14:textId="77777777" w:rsidTr="008E144A">
        <w:tc>
          <w:tcPr>
            <w:tcW w:w="9356" w:type="dxa"/>
            <w:gridSpan w:val="3"/>
            <w:tcBorders>
              <w:top w:val="single" w:sz="4" w:space="0" w:color="auto"/>
              <w:bottom w:val="single" w:sz="4" w:space="0" w:color="auto"/>
            </w:tcBorders>
          </w:tcPr>
          <w:p w14:paraId="633CCA76" w14:textId="77777777" w:rsidR="00420312" w:rsidRPr="00307BE6" w:rsidRDefault="00B0791B">
            <w:pPr>
              <w:pStyle w:val="ConsPlusNormal"/>
              <w:jc w:val="center"/>
            </w:pPr>
            <w:r w:rsidRPr="00307BE6">
              <w:rPr>
                <w:noProof/>
                <w:position w:val="-6"/>
              </w:rPr>
              <w:drawing>
                <wp:inline distT="0" distB="0" distL="0" distR="0" wp14:anchorId="1FF3B301" wp14:editId="6326E6D5">
                  <wp:extent cx="171450" cy="2381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420312" w:rsidRPr="00307BE6" w14:paraId="609ACAE9" w14:textId="77777777" w:rsidTr="008E144A">
        <w:tc>
          <w:tcPr>
            <w:tcW w:w="9356" w:type="dxa"/>
            <w:gridSpan w:val="3"/>
            <w:tcBorders>
              <w:top w:val="single" w:sz="4" w:space="0" w:color="auto"/>
              <w:left w:val="single" w:sz="4" w:space="0" w:color="auto"/>
              <w:bottom w:val="single" w:sz="4" w:space="0" w:color="auto"/>
              <w:right w:val="single" w:sz="4" w:space="0" w:color="auto"/>
            </w:tcBorders>
          </w:tcPr>
          <w:p w14:paraId="003A88B2" w14:textId="77777777" w:rsidR="00420312" w:rsidRPr="00307BE6" w:rsidRDefault="00420312" w:rsidP="00D828AC">
            <w:pPr>
              <w:pStyle w:val="ConsPlusNormal"/>
              <w:jc w:val="center"/>
            </w:pPr>
            <w:r w:rsidRPr="00307BE6">
              <w:t xml:space="preserve">Принятие решения </w:t>
            </w:r>
            <w:r w:rsidR="005E6A52" w:rsidRPr="005E6A52">
              <w:t>о переводе или об отказе в переводе жилого помещения в нежилое и нежилого помещения в жилое</w:t>
            </w:r>
            <w:r w:rsidR="00977B2A">
              <w:t xml:space="preserve"> помещение</w:t>
            </w:r>
            <w:r w:rsidR="005E6A52" w:rsidRPr="005E6A52">
              <w:t xml:space="preserve"> </w:t>
            </w:r>
            <w:r w:rsidRPr="00307BE6">
              <w:t>4</w:t>
            </w:r>
            <w:r w:rsidR="00307BE6" w:rsidRPr="00307BE6">
              <w:t>5</w:t>
            </w:r>
            <w:r w:rsidRPr="00307BE6">
              <w:t xml:space="preserve"> дней</w:t>
            </w:r>
          </w:p>
        </w:tc>
      </w:tr>
      <w:tr w:rsidR="00420312" w:rsidRPr="00307BE6" w14:paraId="6C27A17A" w14:textId="77777777" w:rsidTr="008E144A">
        <w:tc>
          <w:tcPr>
            <w:tcW w:w="9356" w:type="dxa"/>
            <w:gridSpan w:val="3"/>
            <w:tcBorders>
              <w:top w:val="single" w:sz="4" w:space="0" w:color="auto"/>
              <w:bottom w:val="single" w:sz="4" w:space="0" w:color="auto"/>
            </w:tcBorders>
          </w:tcPr>
          <w:p w14:paraId="2D6739F8" w14:textId="77777777" w:rsidR="00420312" w:rsidRPr="00307BE6" w:rsidRDefault="00B0791B">
            <w:pPr>
              <w:pStyle w:val="ConsPlusNormal"/>
              <w:jc w:val="center"/>
            </w:pPr>
            <w:r w:rsidRPr="00307BE6">
              <w:rPr>
                <w:noProof/>
                <w:position w:val="-6"/>
              </w:rPr>
              <w:drawing>
                <wp:inline distT="0" distB="0" distL="0" distR="0" wp14:anchorId="66725F6E" wp14:editId="4CC3E7EF">
                  <wp:extent cx="171450" cy="2381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420312" w:rsidRPr="00307BE6" w14:paraId="65C6BBD2" w14:textId="77777777" w:rsidTr="008E144A">
        <w:tc>
          <w:tcPr>
            <w:tcW w:w="9356" w:type="dxa"/>
            <w:gridSpan w:val="3"/>
            <w:tcBorders>
              <w:top w:val="single" w:sz="4" w:space="0" w:color="auto"/>
              <w:left w:val="single" w:sz="4" w:space="0" w:color="auto"/>
              <w:bottom w:val="single" w:sz="4" w:space="0" w:color="auto"/>
              <w:right w:val="single" w:sz="4" w:space="0" w:color="auto"/>
            </w:tcBorders>
          </w:tcPr>
          <w:p w14:paraId="476AC2FA" w14:textId="77777777" w:rsidR="00420312" w:rsidRPr="00307BE6" w:rsidRDefault="00420312" w:rsidP="006D35AD">
            <w:pPr>
              <w:pStyle w:val="ConsPlusNormal"/>
              <w:jc w:val="center"/>
            </w:pPr>
            <w:r w:rsidRPr="00307BE6">
              <w:t xml:space="preserve">Выдача (направление) документов по результатам предоставления муниципальной услуги </w:t>
            </w:r>
            <w:r w:rsidR="006D35AD" w:rsidRPr="00307BE6">
              <w:t>3</w:t>
            </w:r>
            <w:r w:rsidRPr="00307BE6">
              <w:t xml:space="preserve"> рабочи</w:t>
            </w:r>
            <w:r w:rsidR="006D35AD" w:rsidRPr="00307BE6">
              <w:t>х д</w:t>
            </w:r>
            <w:r w:rsidRPr="00307BE6">
              <w:t>н</w:t>
            </w:r>
            <w:r w:rsidR="006D35AD" w:rsidRPr="00307BE6">
              <w:t>я</w:t>
            </w:r>
          </w:p>
        </w:tc>
      </w:tr>
      <w:tr w:rsidR="00420312" w:rsidRPr="00307BE6" w14:paraId="39298A37" w14:textId="77777777" w:rsidTr="008E144A">
        <w:tc>
          <w:tcPr>
            <w:tcW w:w="9356" w:type="dxa"/>
            <w:gridSpan w:val="3"/>
            <w:tcBorders>
              <w:top w:val="single" w:sz="4" w:space="0" w:color="auto"/>
            </w:tcBorders>
          </w:tcPr>
          <w:p w14:paraId="142060AD" w14:textId="77777777" w:rsidR="00420312" w:rsidRPr="00307BE6" w:rsidRDefault="00B0791B">
            <w:pPr>
              <w:pStyle w:val="ConsPlusNormal"/>
              <w:jc w:val="center"/>
            </w:pPr>
            <w:r w:rsidRPr="00307BE6">
              <w:rPr>
                <w:noProof/>
                <w:position w:val="-6"/>
              </w:rPr>
              <w:drawing>
                <wp:inline distT="0" distB="0" distL="0" distR="0" wp14:anchorId="12A5A806" wp14:editId="782BACBE">
                  <wp:extent cx="171450" cy="2381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420312" w:rsidRPr="00307BE6" w14:paraId="64A6842A" w14:textId="77777777" w:rsidTr="008E144A">
        <w:tc>
          <w:tcPr>
            <w:tcW w:w="3118" w:type="dxa"/>
            <w:tcBorders>
              <w:right w:val="single" w:sz="4" w:space="0" w:color="auto"/>
            </w:tcBorders>
          </w:tcPr>
          <w:p w14:paraId="09A830C2" w14:textId="77777777" w:rsidR="00420312" w:rsidRPr="00307BE6" w:rsidRDefault="00420312">
            <w:pPr>
              <w:pStyle w:val="ConsPlusNormal"/>
              <w:jc w:val="center"/>
            </w:pPr>
          </w:p>
        </w:tc>
        <w:tc>
          <w:tcPr>
            <w:tcW w:w="2835" w:type="dxa"/>
            <w:tcBorders>
              <w:top w:val="single" w:sz="4" w:space="0" w:color="auto"/>
              <w:left w:val="single" w:sz="4" w:space="0" w:color="auto"/>
              <w:bottom w:val="single" w:sz="4" w:space="0" w:color="auto"/>
              <w:right w:val="single" w:sz="4" w:space="0" w:color="auto"/>
            </w:tcBorders>
          </w:tcPr>
          <w:p w14:paraId="14632E9D" w14:textId="77777777" w:rsidR="00420312" w:rsidRPr="00307BE6" w:rsidRDefault="00420312">
            <w:pPr>
              <w:pStyle w:val="ConsPlusNormal"/>
              <w:jc w:val="center"/>
            </w:pPr>
            <w:r w:rsidRPr="00307BE6">
              <w:t>Заявитель</w:t>
            </w:r>
          </w:p>
        </w:tc>
        <w:tc>
          <w:tcPr>
            <w:tcW w:w="3403" w:type="dxa"/>
            <w:tcBorders>
              <w:left w:val="single" w:sz="4" w:space="0" w:color="auto"/>
            </w:tcBorders>
          </w:tcPr>
          <w:p w14:paraId="3BFFEFFD" w14:textId="77777777" w:rsidR="00420312" w:rsidRPr="00307BE6" w:rsidRDefault="00420312">
            <w:pPr>
              <w:pStyle w:val="ConsPlusNormal"/>
              <w:jc w:val="center"/>
            </w:pPr>
          </w:p>
        </w:tc>
      </w:tr>
    </w:tbl>
    <w:p w14:paraId="6329357E" w14:textId="77777777" w:rsidR="00420312" w:rsidRDefault="00420312">
      <w:pPr>
        <w:pStyle w:val="ConsPlusNormal"/>
        <w:jc w:val="both"/>
      </w:pPr>
    </w:p>
    <w:p w14:paraId="3EF614BD" w14:textId="77777777" w:rsidR="00420312" w:rsidRDefault="00420312">
      <w:pPr>
        <w:pStyle w:val="ConsPlusNormal"/>
        <w:jc w:val="both"/>
      </w:pPr>
    </w:p>
    <w:p w14:paraId="01867B11" w14:textId="77777777" w:rsidR="00420312" w:rsidRDefault="00420312">
      <w:pPr>
        <w:pStyle w:val="ConsPlusNormal"/>
        <w:pBdr>
          <w:top w:val="single" w:sz="6" w:space="0" w:color="auto"/>
        </w:pBdr>
        <w:spacing w:before="100" w:after="100"/>
        <w:jc w:val="both"/>
        <w:rPr>
          <w:sz w:val="2"/>
          <w:szCs w:val="2"/>
        </w:rPr>
      </w:pPr>
    </w:p>
    <w:p w14:paraId="1F2BFDF0" w14:textId="77777777" w:rsidR="004356B6" w:rsidRDefault="004356B6">
      <w:pPr>
        <w:pStyle w:val="ConsPlusNormal"/>
        <w:pBdr>
          <w:top w:val="single" w:sz="6" w:space="0" w:color="auto"/>
        </w:pBdr>
        <w:spacing w:before="100" w:after="100"/>
        <w:jc w:val="both"/>
        <w:rPr>
          <w:sz w:val="2"/>
          <w:szCs w:val="2"/>
        </w:rPr>
      </w:pPr>
    </w:p>
    <w:p w14:paraId="75B9B3F5" w14:textId="77777777" w:rsidR="004356B6" w:rsidRDefault="004356B6">
      <w:pPr>
        <w:pStyle w:val="ConsPlusNormal"/>
        <w:pBdr>
          <w:top w:val="single" w:sz="6" w:space="0" w:color="auto"/>
        </w:pBdr>
        <w:spacing w:before="100" w:after="100"/>
        <w:jc w:val="both"/>
        <w:rPr>
          <w:sz w:val="2"/>
          <w:szCs w:val="2"/>
        </w:rPr>
      </w:pPr>
    </w:p>
    <w:p w14:paraId="6EA9827C" w14:textId="77777777" w:rsidR="00124F97" w:rsidRDefault="00124F97" w:rsidP="00B8663D"/>
    <w:p w14:paraId="77FFC368" w14:textId="77777777" w:rsidR="00124F97" w:rsidRDefault="00124F97" w:rsidP="00B8663D"/>
    <w:p w14:paraId="29F8706F" w14:textId="77777777" w:rsidR="00B05D48" w:rsidRDefault="00B05D48" w:rsidP="00124F97">
      <w:pPr>
        <w:pStyle w:val="ConsPlusNormal"/>
        <w:jc w:val="right"/>
        <w:outlineLvl w:val="1"/>
        <w:rPr>
          <w:u w:val="single"/>
        </w:rPr>
      </w:pPr>
    </w:p>
    <w:p w14:paraId="3AFE0B58" w14:textId="77777777" w:rsidR="00B05D48" w:rsidRDefault="00B05D48" w:rsidP="00124F97">
      <w:pPr>
        <w:pStyle w:val="ConsPlusNormal"/>
        <w:jc w:val="right"/>
        <w:outlineLvl w:val="1"/>
        <w:rPr>
          <w:u w:val="single"/>
        </w:rPr>
      </w:pPr>
    </w:p>
    <w:p w14:paraId="3F061193" w14:textId="77777777" w:rsidR="00B05D48" w:rsidRDefault="00B05D48" w:rsidP="00124F97">
      <w:pPr>
        <w:pStyle w:val="ConsPlusNormal"/>
        <w:jc w:val="right"/>
        <w:outlineLvl w:val="1"/>
        <w:rPr>
          <w:u w:val="single"/>
        </w:rPr>
      </w:pPr>
    </w:p>
    <w:p w14:paraId="66DD0FBD" w14:textId="77777777" w:rsidR="00B05D48" w:rsidRDefault="00B05D48" w:rsidP="00124F97">
      <w:pPr>
        <w:pStyle w:val="ConsPlusNormal"/>
        <w:jc w:val="right"/>
        <w:outlineLvl w:val="1"/>
        <w:rPr>
          <w:u w:val="single"/>
        </w:rPr>
      </w:pPr>
    </w:p>
    <w:p w14:paraId="49B1AF9C" w14:textId="77777777" w:rsidR="00B05D48" w:rsidRDefault="00B05D48" w:rsidP="00124F97">
      <w:pPr>
        <w:pStyle w:val="ConsPlusNormal"/>
        <w:jc w:val="right"/>
        <w:outlineLvl w:val="1"/>
        <w:rPr>
          <w:u w:val="single"/>
        </w:rPr>
      </w:pPr>
    </w:p>
    <w:p w14:paraId="4CC69E25" w14:textId="77777777" w:rsidR="003430A7" w:rsidRDefault="003430A7" w:rsidP="00124F97">
      <w:pPr>
        <w:pStyle w:val="ConsPlusNormal"/>
        <w:jc w:val="right"/>
        <w:outlineLvl w:val="1"/>
        <w:rPr>
          <w:u w:val="single"/>
        </w:rPr>
      </w:pPr>
    </w:p>
    <w:p w14:paraId="3ED3AF43" w14:textId="77777777" w:rsidR="00124F97" w:rsidRPr="00936D6F" w:rsidRDefault="00AE2C9C" w:rsidP="00936D6F">
      <w:pPr>
        <w:pStyle w:val="ConsPlusNormal"/>
        <w:ind w:left="5245"/>
        <w:jc w:val="right"/>
        <w:outlineLvl w:val="1"/>
      </w:pPr>
      <w:r w:rsidRPr="00936D6F">
        <w:lastRenderedPageBreak/>
        <w:t>Приложение № 2</w:t>
      </w:r>
    </w:p>
    <w:p w14:paraId="2F3EB8AE" w14:textId="77777777" w:rsidR="00730CF3" w:rsidRPr="00936D6F" w:rsidRDefault="00730CF3" w:rsidP="00936D6F">
      <w:pPr>
        <w:pStyle w:val="ConsPlusNormal"/>
        <w:ind w:left="5245"/>
        <w:jc w:val="right"/>
      </w:pPr>
      <w:r w:rsidRPr="00936D6F">
        <w:t>к административному регламенту</w:t>
      </w:r>
    </w:p>
    <w:p w14:paraId="143FBC10" w14:textId="77777777" w:rsidR="00730CF3" w:rsidRDefault="00730CF3" w:rsidP="00936D6F">
      <w:pPr>
        <w:pStyle w:val="ConsPlusNormal"/>
        <w:ind w:left="5245"/>
        <w:jc w:val="right"/>
      </w:pPr>
      <w:r>
        <w:t>предоставления муниципальной услуги</w:t>
      </w:r>
    </w:p>
    <w:p w14:paraId="6C1E64E9" w14:textId="77777777" w:rsidR="00730CF3" w:rsidRDefault="00730CF3" w:rsidP="00936D6F">
      <w:pPr>
        <w:pStyle w:val="ConsPlusNormal"/>
        <w:ind w:left="5245"/>
        <w:jc w:val="right"/>
      </w:pPr>
      <w:r w:rsidRPr="00AB1BAE">
        <w:t>«Перевод жилого помещения в нежилое помещение и нежилого помещения в жилое помещение</w:t>
      </w:r>
      <w:r>
        <w:t>, расположенное на территории Каргопольского муниципального округа Архангельской области»</w:t>
      </w:r>
    </w:p>
    <w:p w14:paraId="3F7D2FBB" w14:textId="77777777" w:rsidR="00124F97" w:rsidRPr="008F4C33" w:rsidRDefault="00124F97" w:rsidP="00B8663D">
      <w:pPr>
        <w:rPr>
          <w:rFonts w:ascii="Times New Roman" w:hAnsi="Times New Roman"/>
          <w:sz w:val="24"/>
          <w:szCs w:val="24"/>
        </w:rPr>
      </w:pPr>
    </w:p>
    <w:p w14:paraId="617ED790" w14:textId="77777777" w:rsidR="00F808CA" w:rsidRPr="008F4C33" w:rsidRDefault="00AE2C9C" w:rsidP="008F4C33">
      <w:pPr>
        <w:spacing w:after="0"/>
        <w:jc w:val="center"/>
        <w:rPr>
          <w:rFonts w:ascii="Times New Roman" w:hAnsi="Times New Roman"/>
          <w:b/>
          <w:sz w:val="24"/>
          <w:szCs w:val="24"/>
        </w:rPr>
      </w:pPr>
      <w:r w:rsidRPr="008F4C33">
        <w:rPr>
          <w:rFonts w:ascii="Times New Roman" w:hAnsi="Times New Roman"/>
          <w:b/>
          <w:sz w:val="24"/>
          <w:szCs w:val="24"/>
        </w:rPr>
        <w:t>Правовые основания предоставления муниципальной услуги</w:t>
      </w:r>
    </w:p>
    <w:p w14:paraId="5A20A2C7" w14:textId="77777777" w:rsidR="00F808CA" w:rsidRDefault="00AE2C9C" w:rsidP="008F4C33">
      <w:pPr>
        <w:spacing w:after="0"/>
        <w:jc w:val="center"/>
        <w:rPr>
          <w:rFonts w:ascii="Times New Roman" w:hAnsi="Times New Roman"/>
          <w:b/>
          <w:sz w:val="24"/>
          <w:szCs w:val="24"/>
        </w:rPr>
      </w:pPr>
      <w:r w:rsidRPr="008F4C33">
        <w:rPr>
          <w:rFonts w:ascii="Times New Roman" w:hAnsi="Times New Roman"/>
          <w:b/>
          <w:sz w:val="24"/>
          <w:szCs w:val="24"/>
        </w:rPr>
        <w:t xml:space="preserve">«Перевод жилого помещения в нежилое помещение и нежилого помещения </w:t>
      </w:r>
    </w:p>
    <w:p w14:paraId="3111829D" w14:textId="77777777" w:rsidR="00F808CA" w:rsidRDefault="00AE2C9C" w:rsidP="008F4C33">
      <w:pPr>
        <w:spacing w:after="0"/>
        <w:jc w:val="center"/>
        <w:rPr>
          <w:rFonts w:ascii="Times New Roman" w:hAnsi="Times New Roman"/>
          <w:b/>
          <w:sz w:val="24"/>
          <w:szCs w:val="24"/>
        </w:rPr>
      </w:pPr>
      <w:r w:rsidRPr="008F4C33">
        <w:rPr>
          <w:rFonts w:ascii="Times New Roman" w:hAnsi="Times New Roman"/>
          <w:b/>
          <w:sz w:val="24"/>
          <w:szCs w:val="24"/>
        </w:rPr>
        <w:t>в жилое помещение»</w:t>
      </w:r>
    </w:p>
    <w:p w14:paraId="07CC7E1B" w14:textId="77777777" w:rsidR="00F808CA" w:rsidRDefault="006041AF" w:rsidP="008F4C33">
      <w:pPr>
        <w:spacing w:after="0"/>
        <w:jc w:val="center"/>
        <w:rPr>
          <w:rFonts w:ascii="Times New Roman" w:hAnsi="Times New Roman"/>
          <w:b/>
          <w:sz w:val="24"/>
          <w:szCs w:val="24"/>
        </w:rPr>
      </w:pPr>
      <w:r>
        <w:rPr>
          <w:rFonts w:ascii="Times New Roman" w:hAnsi="Times New Roman"/>
          <w:b/>
          <w:sz w:val="24"/>
          <w:szCs w:val="24"/>
        </w:rPr>
        <w:t>(далее – муниципальная услуга)</w:t>
      </w:r>
    </w:p>
    <w:p w14:paraId="0752B0BD" w14:textId="460103D7" w:rsidR="00F808CA" w:rsidRPr="008F4C33" w:rsidRDefault="00AE2C9C" w:rsidP="008F4C33">
      <w:pPr>
        <w:jc w:val="both"/>
        <w:rPr>
          <w:rFonts w:ascii="Times New Roman" w:hAnsi="Times New Roman"/>
          <w:sz w:val="24"/>
          <w:szCs w:val="24"/>
        </w:rPr>
      </w:pPr>
      <w:r w:rsidRPr="008F4C33">
        <w:rPr>
          <w:rFonts w:ascii="Times New Roman" w:hAnsi="Times New Roman"/>
          <w:sz w:val="24"/>
          <w:szCs w:val="24"/>
        </w:rPr>
        <w:t>Предоставление муниципальной услуги осуществляется в соответствии с:</w:t>
      </w:r>
    </w:p>
    <w:p w14:paraId="0A52F41E" w14:textId="77777777" w:rsidR="00F808CA" w:rsidRPr="008F4C33" w:rsidRDefault="00AE2C9C" w:rsidP="008F4C33">
      <w:pPr>
        <w:jc w:val="both"/>
        <w:rPr>
          <w:rFonts w:ascii="Times New Roman" w:hAnsi="Times New Roman"/>
          <w:sz w:val="24"/>
          <w:szCs w:val="24"/>
        </w:rPr>
      </w:pPr>
      <w:r w:rsidRPr="008F4C33">
        <w:rPr>
          <w:rFonts w:ascii="Times New Roman" w:hAnsi="Times New Roman"/>
          <w:sz w:val="24"/>
          <w:szCs w:val="24"/>
        </w:rPr>
        <w:t xml:space="preserve">- Жилищным Кодексом Российской Федерации; - федеральным законом от 27.07.2010 № 210-ФЗ "Об организации предоставления государственных и муниципальных услуг"; </w:t>
      </w:r>
    </w:p>
    <w:p w14:paraId="2B6BD1E1" w14:textId="77777777" w:rsidR="00F808CA" w:rsidRPr="008F4C33" w:rsidRDefault="00AE2C9C" w:rsidP="008F4C33">
      <w:pPr>
        <w:jc w:val="both"/>
        <w:rPr>
          <w:rFonts w:ascii="Times New Roman" w:hAnsi="Times New Roman"/>
          <w:sz w:val="24"/>
          <w:szCs w:val="24"/>
        </w:rPr>
      </w:pPr>
      <w:r w:rsidRPr="008F4C33">
        <w:rPr>
          <w:rFonts w:ascii="Times New Roman" w:hAnsi="Times New Roman"/>
          <w:sz w:val="24"/>
          <w:szCs w:val="24"/>
        </w:rPr>
        <w:t xml:space="preserve">- постановлением Правительства Российской Федерации от 26 сентября 1994 г. № 1086 </w:t>
      </w:r>
      <w:r w:rsidR="006041AF">
        <w:rPr>
          <w:rFonts w:ascii="Times New Roman" w:hAnsi="Times New Roman"/>
          <w:sz w:val="24"/>
          <w:szCs w:val="24"/>
        </w:rPr>
        <w:br/>
      </w:r>
      <w:r w:rsidRPr="008F4C33">
        <w:rPr>
          <w:rFonts w:ascii="Times New Roman" w:hAnsi="Times New Roman"/>
          <w:sz w:val="24"/>
          <w:szCs w:val="24"/>
        </w:rPr>
        <w:t xml:space="preserve">"О государственной жилищной инспекции в Российской Федерации"; </w:t>
      </w:r>
    </w:p>
    <w:p w14:paraId="625F7A4E" w14:textId="77777777" w:rsidR="00F808CA" w:rsidRPr="008F4C33" w:rsidRDefault="00AE2C9C" w:rsidP="008F4C33">
      <w:pPr>
        <w:jc w:val="both"/>
        <w:rPr>
          <w:rFonts w:ascii="Times New Roman" w:hAnsi="Times New Roman"/>
          <w:sz w:val="24"/>
          <w:szCs w:val="24"/>
        </w:rPr>
      </w:pPr>
      <w:r w:rsidRPr="008F4C33">
        <w:rPr>
          <w:rFonts w:ascii="Times New Roman" w:hAnsi="Times New Roman"/>
          <w:sz w:val="24"/>
          <w:szCs w:val="24"/>
        </w:rPr>
        <w:t xml:space="preserve">- постановлением Правительства Российской Федерации от 10 августа 2005 № 502 </w:t>
      </w:r>
      <w:r w:rsidR="006041AF">
        <w:rPr>
          <w:rFonts w:ascii="Times New Roman" w:hAnsi="Times New Roman"/>
          <w:sz w:val="24"/>
          <w:szCs w:val="24"/>
        </w:rPr>
        <w:br/>
      </w:r>
      <w:r w:rsidRPr="008F4C33">
        <w:rPr>
          <w:rFonts w:ascii="Times New Roman" w:hAnsi="Times New Roman"/>
          <w:sz w:val="24"/>
          <w:szCs w:val="24"/>
        </w:rPr>
        <w:t>«Об утверждении формы уведомления о переводе (отказе в переводе) жилого (нежилого) помещения в нежилое (жилое) помещение»</w:t>
      </w:r>
    </w:p>
    <w:p w14:paraId="03E3ECD0" w14:textId="77777777" w:rsidR="00F808CA" w:rsidRPr="008F4C33" w:rsidRDefault="00AE2C9C" w:rsidP="008F4C33">
      <w:pPr>
        <w:jc w:val="both"/>
        <w:rPr>
          <w:rFonts w:ascii="Times New Roman" w:hAnsi="Times New Roman"/>
          <w:sz w:val="24"/>
          <w:szCs w:val="24"/>
        </w:rPr>
      </w:pPr>
      <w:r w:rsidRPr="008F4C33">
        <w:rPr>
          <w:rFonts w:ascii="Times New Roman" w:hAnsi="Times New Roman"/>
          <w:sz w:val="24"/>
          <w:szCs w:val="24"/>
        </w:rPr>
        <w:t xml:space="preserve">- распоряжением Правительства Российской Федерации от 17 декабря 2009 г. № 1993-р "Об утверждении сводного перечня первоочередных государственных и муниципальных услуг, предоставляемых в электронном виде"; </w:t>
      </w:r>
    </w:p>
    <w:p w14:paraId="5A009F4F" w14:textId="77777777" w:rsidR="00F808CA" w:rsidRPr="008F4C33" w:rsidRDefault="00AE2C9C" w:rsidP="008F4C33">
      <w:pPr>
        <w:jc w:val="both"/>
        <w:rPr>
          <w:rFonts w:ascii="Times New Roman" w:hAnsi="Times New Roman"/>
          <w:sz w:val="24"/>
          <w:szCs w:val="24"/>
        </w:rPr>
      </w:pPr>
      <w:r w:rsidRPr="008F4C33">
        <w:rPr>
          <w:rFonts w:ascii="Times New Roman" w:hAnsi="Times New Roman"/>
          <w:sz w:val="24"/>
          <w:szCs w:val="24"/>
        </w:rPr>
        <w:t>- иными нормативными актами органов местного самоуправления, на территории которых предоставляется муниципальная услуга</w:t>
      </w:r>
    </w:p>
    <w:p w14:paraId="5EE83D7E" w14:textId="77777777" w:rsidR="004356B6" w:rsidRDefault="004356B6">
      <w:pPr>
        <w:pStyle w:val="ConsPlusNormal"/>
        <w:pBdr>
          <w:top w:val="single" w:sz="6" w:space="0" w:color="auto"/>
        </w:pBdr>
        <w:spacing w:before="100" w:after="100"/>
        <w:jc w:val="both"/>
        <w:rPr>
          <w:sz w:val="2"/>
          <w:szCs w:val="2"/>
        </w:rPr>
      </w:pPr>
    </w:p>
    <w:p w14:paraId="0E8BEE5B" w14:textId="77777777" w:rsidR="004356B6" w:rsidRDefault="004356B6">
      <w:pPr>
        <w:pStyle w:val="ConsPlusNormal"/>
        <w:pBdr>
          <w:top w:val="single" w:sz="6" w:space="0" w:color="auto"/>
        </w:pBdr>
        <w:spacing w:before="100" w:after="100"/>
        <w:jc w:val="both"/>
        <w:rPr>
          <w:sz w:val="2"/>
          <w:szCs w:val="2"/>
        </w:rPr>
      </w:pPr>
    </w:p>
    <w:p w14:paraId="2943DBE5" w14:textId="77777777" w:rsidR="00B74BAE" w:rsidRDefault="00B74BAE">
      <w:pPr>
        <w:pStyle w:val="ConsPlusNormal"/>
        <w:pBdr>
          <w:top w:val="single" w:sz="6" w:space="0" w:color="auto"/>
        </w:pBdr>
        <w:spacing w:before="100" w:after="100"/>
        <w:jc w:val="both"/>
        <w:rPr>
          <w:sz w:val="2"/>
          <w:szCs w:val="2"/>
        </w:rPr>
      </w:pPr>
    </w:p>
    <w:p w14:paraId="2B57BAEE" w14:textId="77777777" w:rsidR="00B74BAE" w:rsidRDefault="00B74BAE">
      <w:pPr>
        <w:pStyle w:val="ConsPlusNormal"/>
        <w:pBdr>
          <w:top w:val="single" w:sz="6" w:space="0" w:color="auto"/>
        </w:pBdr>
        <w:spacing w:before="100" w:after="100"/>
        <w:jc w:val="both"/>
        <w:rPr>
          <w:sz w:val="2"/>
          <w:szCs w:val="2"/>
        </w:rPr>
      </w:pPr>
    </w:p>
    <w:p w14:paraId="5FAB1506" w14:textId="77777777" w:rsidR="00B74BAE" w:rsidRDefault="00B74BAE">
      <w:pPr>
        <w:pStyle w:val="ConsPlusNormal"/>
        <w:pBdr>
          <w:top w:val="single" w:sz="6" w:space="0" w:color="auto"/>
        </w:pBdr>
        <w:spacing w:before="100" w:after="100"/>
        <w:jc w:val="both"/>
        <w:rPr>
          <w:sz w:val="2"/>
          <w:szCs w:val="2"/>
        </w:rPr>
      </w:pPr>
    </w:p>
    <w:p w14:paraId="41527BD8" w14:textId="77777777" w:rsidR="00B74BAE" w:rsidRDefault="00B74BAE">
      <w:pPr>
        <w:pStyle w:val="ConsPlusNormal"/>
        <w:pBdr>
          <w:top w:val="single" w:sz="6" w:space="0" w:color="auto"/>
        </w:pBdr>
        <w:spacing w:before="100" w:after="100"/>
        <w:jc w:val="both"/>
        <w:rPr>
          <w:sz w:val="2"/>
          <w:szCs w:val="2"/>
        </w:rPr>
      </w:pPr>
    </w:p>
    <w:p w14:paraId="1465E031" w14:textId="77777777" w:rsidR="00B74BAE" w:rsidRDefault="00B74BAE">
      <w:pPr>
        <w:pStyle w:val="ConsPlusNormal"/>
        <w:pBdr>
          <w:top w:val="single" w:sz="6" w:space="0" w:color="auto"/>
        </w:pBdr>
        <w:spacing w:before="100" w:after="100"/>
        <w:jc w:val="both"/>
        <w:rPr>
          <w:sz w:val="2"/>
          <w:szCs w:val="2"/>
        </w:rPr>
      </w:pPr>
    </w:p>
    <w:p w14:paraId="23567FA9" w14:textId="77777777" w:rsidR="00B74BAE" w:rsidRDefault="00B74BAE">
      <w:pPr>
        <w:pStyle w:val="ConsPlusNormal"/>
        <w:pBdr>
          <w:top w:val="single" w:sz="6" w:space="0" w:color="auto"/>
        </w:pBdr>
        <w:spacing w:before="100" w:after="100"/>
        <w:jc w:val="both"/>
        <w:rPr>
          <w:sz w:val="2"/>
          <w:szCs w:val="2"/>
        </w:rPr>
      </w:pPr>
    </w:p>
    <w:p w14:paraId="486C314A" w14:textId="77777777" w:rsidR="00B74BAE" w:rsidRDefault="00B74BAE">
      <w:pPr>
        <w:pStyle w:val="ConsPlusNormal"/>
        <w:pBdr>
          <w:top w:val="single" w:sz="6" w:space="0" w:color="auto"/>
        </w:pBdr>
        <w:spacing w:before="100" w:after="100"/>
        <w:jc w:val="both"/>
        <w:rPr>
          <w:sz w:val="2"/>
          <w:szCs w:val="2"/>
        </w:rPr>
      </w:pPr>
    </w:p>
    <w:p w14:paraId="79ABB4E1" w14:textId="77777777" w:rsidR="00B74BAE" w:rsidRDefault="00B74BAE">
      <w:pPr>
        <w:pStyle w:val="ConsPlusNormal"/>
        <w:pBdr>
          <w:top w:val="single" w:sz="6" w:space="0" w:color="auto"/>
        </w:pBdr>
        <w:spacing w:before="100" w:after="100"/>
        <w:jc w:val="both"/>
        <w:rPr>
          <w:sz w:val="2"/>
          <w:szCs w:val="2"/>
        </w:rPr>
      </w:pPr>
    </w:p>
    <w:p w14:paraId="4B470324" w14:textId="77777777" w:rsidR="00124F97" w:rsidRDefault="00124F97">
      <w:pPr>
        <w:pStyle w:val="ConsPlusNormal"/>
        <w:pBdr>
          <w:top w:val="single" w:sz="6" w:space="0" w:color="auto"/>
        </w:pBdr>
        <w:spacing w:before="100" w:after="100"/>
        <w:jc w:val="both"/>
        <w:rPr>
          <w:sz w:val="2"/>
          <w:szCs w:val="2"/>
        </w:rPr>
      </w:pPr>
    </w:p>
    <w:p w14:paraId="7E504907" w14:textId="77777777" w:rsidR="00124F97" w:rsidRDefault="00124F97">
      <w:pPr>
        <w:pStyle w:val="ConsPlusNormal"/>
        <w:pBdr>
          <w:top w:val="single" w:sz="6" w:space="0" w:color="auto"/>
        </w:pBdr>
        <w:spacing w:before="100" w:after="100"/>
        <w:jc w:val="both"/>
        <w:rPr>
          <w:sz w:val="2"/>
          <w:szCs w:val="2"/>
        </w:rPr>
      </w:pPr>
    </w:p>
    <w:p w14:paraId="666EC425" w14:textId="77777777" w:rsidR="003B3C03" w:rsidRDefault="00B74BAE" w:rsidP="00B74BAE">
      <w:pPr>
        <w:pStyle w:val="ConsPlusNormal"/>
        <w:jc w:val="right"/>
        <w:outlineLvl w:val="1"/>
        <w:rPr>
          <w:sz w:val="2"/>
          <w:szCs w:val="2"/>
        </w:rPr>
      </w:pPr>
      <w:r>
        <w:rPr>
          <w:sz w:val="2"/>
          <w:szCs w:val="2"/>
        </w:rPr>
        <w:tab/>
      </w:r>
    </w:p>
    <w:p w14:paraId="4267B621" w14:textId="77777777" w:rsidR="003B3C03" w:rsidRDefault="003B3C03" w:rsidP="00B74BAE">
      <w:pPr>
        <w:pStyle w:val="ConsPlusNormal"/>
        <w:jc w:val="right"/>
        <w:outlineLvl w:val="1"/>
        <w:rPr>
          <w:sz w:val="2"/>
          <w:szCs w:val="2"/>
        </w:rPr>
      </w:pPr>
    </w:p>
    <w:p w14:paraId="1FC2DF0A" w14:textId="77777777" w:rsidR="003B3C03" w:rsidRDefault="003B3C03" w:rsidP="00B74BAE">
      <w:pPr>
        <w:pStyle w:val="ConsPlusNormal"/>
        <w:jc w:val="right"/>
        <w:outlineLvl w:val="1"/>
        <w:rPr>
          <w:sz w:val="2"/>
          <w:szCs w:val="2"/>
        </w:rPr>
      </w:pPr>
    </w:p>
    <w:p w14:paraId="11F34E50" w14:textId="77777777" w:rsidR="003B3C03" w:rsidRDefault="003B3C03" w:rsidP="00B74BAE">
      <w:pPr>
        <w:pStyle w:val="ConsPlusNormal"/>
        <w:jc w:val="right"/>
        <w:outlineLvl w:val="1"/>
        <w:rPr>
          <w:sz w:val="2"/>
          <w:szCs w:val="2"/>
        </w:rPr>
      </w:pPr>
    </w:p>
    <w:p w14:paraId="3E101812" w14:textId="77777777" w:rsidR="003B3C03" w:rsidRDefault="003B3C03" w:rsidP="00B74BAE">
      <w:pPr>
        <w:pStyle w:val="ConsPlusNormal"/>
        <w:jc w:val="right"/>
        <w:outlineLvl w:val="1"/>
        <w:rPr>
          <w:sz w:val="2"/>
          <w:szCs w:val="2"/>
        </w:rPr>
      </w:pPr>
    </w:p>
    <w:p w14:paraId="0A784F8C" w14:textId="77777777" w:rsidR="003B3C03" w:rsidRDefault="003B3C03" w:rsidP="00B74BAE">
      <w:pPr>
        <w:pStyle w:val="ConsPlusNormal"/>
        <w:jc w:val="right"/>
        <w:outlineLvl w:val="1"/>
        <w:rPr>
          <w:sz w:val="2"/>
          <w:szCs w:val="2"/>
        </w:rPr>
      </w:pPr>
    </w:p>
    <w:p w14:paraId="44905BA4" w14:textId="77777777" w:rsidR="003B3C03" w:rsidRDefault="003B3C03" w:rsidP="00B74BAE">
      <w:pPr>
        <w:pStyle w:val="ConsPlusNormal"/>
        <w:jc w:val="right"/>
        <w:outlineLvl w:val="1"/>
        <w:rPr>
          <w:sz w:val="2"/>
          <w:szCs w:val="2"/>
        </w:rPr>
      </w:pPr>
    </w:p>
    <w:p w14:paraId="71187BBD" w14:textId="77777777" w:rsidR="003B3C03" w:rsidRDefault="003B3C03" w:rsidP="00B74BAE">
      <w:pPr>
        <w:pStyle w:val="ConsPlusNormal"/>
        <w:jc w:val="right"/>
        <w:outlineLvl w:val="1"/>
        <w:rPr>
          <w:sz w:val="2"/>
          <w:szCs w:val="2"/>
        </w:rPr>
      </w:pPr>
    </w:p>
    <w:p w14:paraId="535007B5" w14:textId="77777777" w:rsidR="003B3C03" w:rsidRDefault="003B3C03" w:rsidP="00B74BAE">
      <w:pPr>
        <w:pStyle w:val="ConsPlusNormal"/>
        <w:jc w:val="right"/>
        <w:outlineLvl w:val="1"/>
        <w:rPr>
          <w:sz w:val="2"/>
          <w:szCs w:val="2"/>
        </w:rPr>
      </w:pPr>
    </w:p>
    <w:p w14:paraId="404482F2" w14:textId="77777777" w:rsidR="003B3C03" w:rsidRDefault="003B3C03" w:rsidP="00B74BAE">
      <w:pPr>
        <w:pStyle w:val="ConsPlusNormal"/>
        <w:jc w:val="right"/>
        <w:outlineLvl w:val="1"/>
        <w:rPr>
          <w:sz w:val="2"/>
          <w:szCs w:val="2"/>
        </w:rPr>
      </w:pPr>
    </w:p>
    <w:p w14:paraId="1F604FBD" w14:textId="77777777" w:rsidR="003B3C03" w:rsidRDefault="003B3C03" w:rsidP="00B74BAE">
      <w:pPr>
        <w:pStyle w:val="ConsPlusNormal"/>
        <w:jc w:val="right"/>
        <w:outlineLvl w:val="1"/>
        <w:rPr>
          <w:sz w:val="2"/>
          <w:szCs w:val="2"/>
        </w:rPr>
      </w:pPr>
    </w:p>
    <w:p w14:paraId="4CDFC69F" w14:textId="77777777" w:rsidR="003B3C03" w:rsidRDefault="003B3C03" w:rsidP="00B74BAE">
      <w:pPr>
        <w:pStyle w:val="ConsPlusNormal"/>
        <w:jc w:val="right"/>
        <w:outlineLvl w:val="1"/>
        <w:rPr>
          <w:sz w:val="2"/>
          <w:szCs w:val="2"/>
        </w:rPr>
      </w:pPr>
    </w:p>
    <w:p w14:paraId="3FD3AE1C" w14:textId="77777777" w:rsidR="003B3C03" w:rsidRDefault="003B3C03" w:rsidP="00B74BAE">
      <w:pPr>
        <w:pStyle w:val="ConsPlusNormal"/>
        <w:jc w:val="right"/>
        <w:outlineLvl w:val="1"/>
        <w:rPr>
          <w:sz w:val="2"/>
          <w:szCs w:val="2"/>
        </w:rPr>
      </w:pPr>
    </w:p>
    <w:p w14:paraId="36CB34AD" w14:textId="77777777" w:rsidR="003B3C03" w:rsidRDefault="003B3C03" w:rsidP="00B74BAE">
      <w:pPr>
        <w:pStyle w:val="ConsPlusNormal"/>
        <w:jc w:val="right"/>
        <w:outlineLvl w:val="1"/>
        <w:rPr>
          <w:sz w:val="2"/>
          <w:szCs w:val="2"/>
        </w:rPr>
      </w:pPr>
    </w:p>
    <w:p w14:paraId="2CB095C8" w14:textId="77777777" w:rsidR="003B3C03" w:rsidRDefault="003B3C03" w:rsidP="00B74BAE">
      <w:pPr>
        <w:pStyle w:val="ConsPlusNormal"/>
        <w:jc w:val="right"/>
        <w:outlineLvl w:val="1"/>
        <w:rPr>
          <w:sz w:val="2"/>
          <w:szCs w:val="2"/>
        </w:rPr>
      </w:pPr>
    </w:p>
    <w:p w14:paraId="0D6EF7B2" w14:textId="77777777" w:rsidR="003B3C03" w:rsidRDefault="003B3C03" w:rsidP="00B74BAE">
      <w:pPr>
        <w:pStyle w:val="ConsPlusNormal"/>
        <w:jc w:val="right"/>
        <w:outlineLvl w:val="1"/>
        <w:rPr>
          <w:sz w:val="2"/>
          <w:szCs w:val="2"/>
        </w:rPr>
      </w:pPr>
    </w:p>
    <w:p w14:paraId="75211990" w14:textId="77777777" w:rsidR="003B3C03" w:rsidRDefault="003B3C03" w:rsidP="00B74BAE">
      <w:pPr>
        <w:pStyle w:val="ConsPlusNormal"/>
        <w:jc w:val="right"/>
        <w:outlineLvl w:val="1"/>
        <w:rPr>
          <w:sz w:val="2"/>
          <w:szCs w:val="2"/>
        </w:rPr>
      </w:pPr>
    </w:p>
    <w:p w14:paraId="11DEA878" w14:textId="77777777" w:rsidR="003B3C03" w:rsidRDefault="003B3C03" w:rsidP="00B74BAE">
      <w:pPr>
        <w:pStyle w:val="ConsPlusNormal"/>
        <w:jc w:val="right"/>
        <w:outlineLvl w:val="1"/>
        <w:rPr>
          <w:sz w:val="2"/>
          <w:szCs w:val="2"/>
        </w:rPr>
      </w:pPr>
    </w:p>
    <w:p w14:paraId="25F1C083" w14:textId="77777777" w:rsidR="003B3C03" w:rsidRDefault="003B3C03" w:rsidP="00B74BAE">
      <w:pPr>
        <w:pStyle w:val="ConsPlusNormal"/>
        <w:jc w:val="right"/>
        <w:outlineLvl w:val="1"/>
        <w:rPr>
          <w:sz w:val="2"/>
          <w:szCs w:val="2"/>
        </w:rPr>
      </w:pPr>
    </w:p>
    <w:p w14:paraId="46732EEA" w14:textId="77777777" w:rsidR="003B3C03" w:rsidRDefault="003B3C03" w:rsidP="00B74BAE">
      <w:pPr>
        <w:pStyle w:val="ConsPlusNormal"/>
        <w:jc w:val="right"/>
        <w:outlineLvl w:val="1"/>
        <w:rPr>
          <w:sz w:val="2"/>
          <w:szCs w:val="2"/>
        </w:rPr>
      </w:pPr>
    </w:p>
    <w:p w14:paraId="4BDBB23B" w14:textId="77777777" w:rsidR="003B3C03" w:rsidRDefault="003B3C03" w:rsidP="00B74BAE">
      <w:pPr>
        <w:pStyle w:val="ConsPlusNormal"/>
        <w:jc w:val="right"/>
        <w:outlineLvl w:val="1"/>
        <w:rPr>
          <w:sz w:val="2"/>
          <w:szCs w:val="2"/>
        </w:rPr>
      </w:pPr>
    </w:p>
    <w:p w14:paraId="46515880" w14:textId="77777777" w:rsidR="003B3C03" w:rsidRDefault="003B3C03" w:rsidP="00B74BAE">
      <w:pPr>
        <w:pStyle w:val="ConsPlusNormal"/>
        <w:jc w:val="right"/>
        <w:outlineLvl w:val="1"/>
        <w:rPr>
          <w:sz w:val="2"/>
          <w:szCs w:val="2"/>
        </w:rPr>
      </w:pPr>
    </w:p>
    <w:p w14:paraId="39BD02E3" w14:textId="77777777" w:rsidR="003B3C03" w:rsidRDefault="003B3C03" w:rsidP="00B74BAE">
      <w:pPr>
        <w:pStyle w:val="ConsPlusNormal"/>
        <w:jc w:val="right"/>
        <w:outlineLvl w:val="1"/>
        <w:rPr>
          <w:sz w:val="2"/>
          <w:szCs w:val="2"/>
        </w:rPr>
      </w:pPr>
    </w:p>
    <w:p w14:paraId="232496E2" w14:textId="77777777" w:rsidR="003B3C03" w:rsidRDefault="003B3C03" w:rsidP="00B74BAE">
      <w:pPr>
        <w:pStyle w:val="ConsPlusNormal"/>
        <w:jc w:val="right"/>
        <w:outlineLvl w:val="1"/>
        <w:rPr>
          <w:sz w:val="2"/>
          <w:szCs w:val="2"/>
        </w:rPr>
      </w:pPr>
    </w:p>
    <w:p w14:paraId="4DBD1C77" w14:textId="77777777" w:rsidR="003B3C03" w:rsidRDefault="003B3C03" w:rsidP="00B74BAE">
      <w:pPr>
        <w:pStyle w:val="ConsPlusNormal"/>
        <w:jc w:val="right"/>
        <w:outlineLvl w:val="1"/>
        <w:rPr>
          <w:sz w:val="2"/>
          <w:szCs w:val="2"/>
        </w:rPr>
      </w:pPr>
    </w:p>
    <w:p w14:paraId="6AF9DC31" w14:textId="77777777" w:rsidR="003B3C03" w:rsidRDefault="003B3C03" w:rsidP="00B74BAE">
      <w:pPr>
        <w:pStyle w:val="ConsPlusNormal"/>
        <w:jc w:val="right"/>
        <w:outlineLvl w:val="1"/>
        <w:rPr>
          <w:sz w:val="2"/>
          <w:szCs w:val="2"/>
        </w:rPr>
      </w:pPr>
    </w:p>
    <w:p w14:paraId="0E813146" w14:textId="77777777" w:rsidR="003B3C03" w:rsidRDefault="003B3C03" w:rsidP="00B74BAE">
      <w:pPr>
        <w:pStyle w:val="ConsPlusNormal"/>
        <w:jc w:val="right"/>
        <w:outlineLvl w:val="1"/>
        <w:rPr>
          <w:sz w:val="2"/>
          <w:szCs w:val="2"/>
        </w:rPr>
      </w:pPr>
    </w:p>
    <w:p w14:paraId="65123A33" w14:textId="77777777" w:rsidR="00730CF3" w:rsidRDefault="00730CF3" w:rsidP="00B74BAE">
      <w:pPr>
        <w:pStyle w:val="ConsPlusNormal"/>
        <w:jc w:val="right"/>
        <w:outlineLvl w:val="1"/>
        <w:rPr>
          <w:sz w:val="2"/>
          <w:szCs w:val="2"/>
        </w:rPr>
      </w:pPr>
    </w:p>
    <w:p w14:paraId="074FA49A" w14:textId="77777777" w:rsidR="00730CF3" w:rsidRDefault="00730CF3" w:rsidP="00B74BAE">
      <w:pPr>
        <w:pStyle w:val="ConsPlusNormal"/>
        <w:jc w:val="right"/>
        <w:outlineLvl w:val="1"/>
        <w:rPr>
          <w:sz w:val="2"/>
          <w:szCs w:val="2"/>
        </w:rPr>
      </w:pPr>
    </w:p>
    <w:p w14:paraId="156A54E8" w14:textId="77777777" w:rsidR="00730CF3" w:rsidRDefault="00730CF3" w:rsidP="00B74BAE">
      <w:pPr>
        <w:pStyle w:val="ConsPlusNormal"/>
        <w:jc w:val="right"/>
        <w:outlineLvl w:val="1"/>
        <w:rPr>
          <w:sz w:val="2"/>
          <w:szCs w:val="2"/>
        </w:rPr>
      </w:pPr>
    </w:p>
    <w:p w14:paraId="2B47FB29" w14:textId="77777777" w:rsidR="00730CF3" w:rsidRDefault="00730CF3" w:rsidP="00B74BAE">
      <w:pPr>
        <w:pStyle w:val="ConsPlusNormal"/>
        <w:jc w:val="right"/>
        <w:outlineLvl w:val="1"/>
        <w:rPr>
          <w:sz w:val="2"/>
          <w:szCs w:val="2"/>
        </w:rPr>
      </w:pPr>
    </w:p>
    <w:p w14:paraId="037B1430" w14:textId="77777777" w:rsidR="00730CF3" w:rsidRDefault="00730CF3" w:rsidP="00B74BAE">
      <w:pPr>
        <w:pStyle w:val="ConsPlusNormal"/>
        <w:jc w:val="right"/>
        <w:outlineLvl w:val="1"/>
        <w:rPr>
          <w:sz w:val="2"/>
          <w:szCs w:val="2"/>
        </w:rPr>
      </w:pPr>
    </w:p>
    <w:p w14:paraId="23C22312" w14:textId="77777777" w:rsidR="00730CF3" w:rsidRDefault="00730CF3" w:rsidP="00B74BAE">
      <w:pPr>
        <w:pStyle w:val="ConsPlusNormal"/>
        <w:jc w:val="right"/>
        <w:outlineLvl w:val="1"/>
        <w:rPr>
          <w:sz w:val="2"/>
          <w:szCs w:val="2"/>
        </w:rPr>
      </w:pPr>
    </w:p>
    <w:p w14:paraId="69C834C4" w14:textId="77777777" w:rsidR="00730CF3" w:rsidRDefault="00730CF3" w:rsidP="00B74BAE">
      <w:pPr>
        <w:pStyle w:val="ConsPlusNormal"/>
        <w:jc w:val="right"/>
        <w:outlineLvl w:val="1"/>
        <w:rPr>
          <w:sz w:val="2"/>
          <w:szCs w:val="2"/>
        </w:rPr>
      </w:pPr>
    </w:p>
    <w:p w14:paraId="409D2B21" w14:textId="77777777" w:rsidR="00730CF3" w:rsidRDefault="00730CF3" w:rsidP="00B74BAE">
      <w:pPr>
        <w:pStyle w:val="ConsPlusNormal"/>
        <w:jc w:val="right"/>
        <w:outlineLvl w:val="1"/>
        <w:rPr>
          <w:sz w:val="2"/>
          <w:szCs w:val="2"/>
        </w:rPr>
      </w:pPr>
    </w:p>
    <w:p w14:paraId="688C685A" w14:textId="77777777" w:rsidR="00730CF3" w:rsidRDefault="00730CF3" w:rsidP="00B74BAE">
      <w:pPr>
        <w:pStyle w:val="ConsPlusNormal"/>
        <w:jc w:val="right"/>
        <w:outlineLvl w:val="1"/>
        <w:rPr>
          <w:sz w:val="2"/>
          <w:szCs w:val="2"/>
        </w:rPr>
      </w:pPr>
    </w:p>
    <w:p w14:paraId="6D8C3CF4" w14:textId="77777777" w:rsidR="00730CF3" w:rsidRDefault="00730CF3" w:rsidP="00B74BAE">
      <w:pPr>
        <w:pStyle w:val="ConsPlusNormal"/>
        <w:jc w:val="right"/>
        <w:outlineLvl w:val="1"/>
        <w:rPr>
          <w:sz w:val="2"/>
          <w:szCs w:val="2"/>
        </w:rPr>
      </w:pPr>
    </w:p>
    <w:p w14:paraId="380B4AF0" w14:textId="77777777" w:rsidR="00730CF3" w:rsidRDefault="00730CF3" w:rsidP="00B74BAE">
      <w:pPr>
        <w:pStyle w:val="ConsPlusNormal"/>
        <w:jc w:val="right"/>
        <w:outlineLvl w:val="1"/>
        <w:rPr>
          <w:sz w:val="2"/>
          <w:szCs w:val="2"/>
        </w:rPr>
      </w:pPr>
    </w:p>
    <w:p w14:paraId="24469B0D" w14:textId="77777777" w:rsidR="00730CF3" w:rsidRDefault="00730CF3" w:rsidP="00B74BAE">
      <w:pPr>
        <w:pStyle w:val="ConsPlusNormal"/>
        <w:jc w:val="right"/>
        <w:outlineLvl w:val="1"/>
        <w:rPr>
          <w:sz w:val="2"/>
          <w:szCs w:val="2"/>
        </w:rPr>
      </w:pPr>
    </w:p>
    <w:p w14:paraId="43B70E99" w14:textId="77777777" w:rsidR="00730CF3" w:rsidRDefault="00730CF3" w:rsidP="00B74BAE">
      <w:pPr>
        <w:pStyle w:val="ConsPlusNormal"/>
        <w:jc w:val="right"/>
        <w:outlineLvl w:val="1"/>
        <w:rPr>
          <w:sz w:val="2"/>
          <w:szCs w:val="2"/>
        </w:rPr>
      </w:pPr>
    </w:p>
    <w:p w14:paraId="60B7EB5B" w14:textId="77777777" w:rsidR="00730CF3" w:rsidRDefault="00730CF3" w:rsidP="00B74BAE">
      <w:pPr>
        <w:pStyle w:val="ConsPlusNormal"/>
        <w:jc w:val="right"/>
        <w:outlineLvl w:val="1"/>
        <w:rPr>
          <w:sz w:val="2"/>
          <w:szCs w:val="2"/>
        </w:rPr>
      </w:pPr>
    </w:p>
    <w:p w14:paraId="0ACCF1DB" w14:textId="77777777" w:rsidR="00730CF3" w:rsidRDefault="00730CF3" w:rsidP="00B74BAE">
      <w:pPr>
        <w:pStyle w:val="ConsPlusNormal"/>
        <w:jc w:val="right"/>
        <w:outlineLvl w:val="1"/>
        <w:rPr>
          <w:sz w:val="2"/>
          <w:szCs w:val="2"/>
        </w:rPr>
      </w:pPr>
    </w:p>
    <w:p w14:paraId="73671255" w14:textId="77777777" w:rsidR="00730CF3" w:rsidRDefault="00730CF3" w:rsidP="00B74BAE">
      <w:pPr>
        <w:pStyle w:val="ConsPlusNormal"/>
        <w:jc w:val="right"/>
        <w:outlineLvl w:val="1"/>
        <w:rPr>
          <w:sz w:val="2"/>
          <w:szCs w:val="2"/>
        </w:rPr>
      </w:pPr>
    </w:p>
    <w:p w14:paraId="5437346C" w14:textId="77777777" w:rsidR="00730CF3" w:rsidRDefault="00730CF3" w:rsidP="00B74BAE">
      <w:pPr>
        <w:pStyle w:val="ConsPlusNormal"/>
        <w:jc w:val="right"/>
        <w:outlineLvl w:val="1"/>
        <w:rPr>
          <w:sz w:val="2"/>
          <w:szCs w:val="2"/>
        </w:rPr>
      </w:pPr>
    </w:p>
    <w:p w14:paraId="64E302A7" w14:textId="77777777" w:rsidR="00730CF3" w:rsidRDefault="00730CF3" w:rsidP="00B74BAE">
      <w:pPr>
        <w:pStyle w:val="ConsPlusNormal"/>
        <w:jc w:val="right"/>
        <w:outlineLvl w:val="1"/>
        <w:rPr>
          <w:sz w:val="2"/>
          <w:szCs w:val="2"/>
        </w:rPr>
      </w:pPr>
    </w:p>
    <w:p w14:paraId="73E99E53" w14:textId="77777777" w:rsidR="00730CF3" w:rsidRDefault="00730CF3" w:rsidP="00B74BAE">
      <w:pPr>
        <w:pStyle w:val="ConsPlusNormal"/>
        <w:jc w:val="right"/>
        <w:outlineLvl w:val="1"/>
        <w:rPr>
          <w:sz w:val="2"/>
          <w:szCs w:val="2"/>
        </w:rPr>
      </w:pPr>
    </w:p>
    <w:p w14:paraId="646BD84D" w14:textId="77777777" w:rsidR="00730CF3" w:rsidRDefault="00730CF3" w:rsidP="00B74BAE">
      <w:pPr>
        <w:pStyle w:val="ConsPlusNormal"/>
        <w:jc w:val="right"/>
        <w:outlineLvl w:val="1"/>
        <w:rPr>
          <w:sz w:val="2"/>
          <w:szCs w:val="2"/>
        </w:rPr>
      </w:pPr>
    </w:p>
    <w:p w14:paraId="1855EF72" w14:textId="77777777" w:rsidR="00730CF3" w:rsidRDefault="00730CF3" w:rsidP="00B74BAE">
      <w:pPr>
        <w:pStyle w:val="ConsPlusNormal"/>
        <w:jc w:val="right"/>
        <w:outlineLvl w:val="1"/>
        <w:rPr>
          <w:sz w:val="2"/>
          <w:szCs w:val="2"/>
        </w:rPr>
      </w:pPr>
    </w:p>
    <w:p w14:paraId="33CFAA5A" w14:textId="77777777" w:rsidR="00730CF3" w:rsidRDefault="00730CF3" w:rsidP="00B74BAE">
      <w:pPr>
        <w:pStyle w:val="ConsPlusNormal"/>
        <w:jc w:val="right"/>
        <w:outlineLvl w:val="1"/>
        <w:rPr>
          <w:sz w:val="2"/>
          <w:szCs w:val="2"/>
        </w:rPr>
      </w:pPr>
    </w:p>
    <w:p w14:paraId="40C7128A" w14:textId="77777777" w:rsidR="00730CF3" w:rsidRDefault="00730CF3" w:rsidP="00B74BAE">
      <w:pPr>
        <w:pStyle w:val="ConsPlusNormal"/>
        <w:jc w:val="right"/>
        <w:outlineLvl w:val="1"/>
        <w:rPr>
          <w:sz w:val="2"/>
          <w:szCs w:val="2"/>
        </w:rPr>
      </w:pPr>
    </w:p>
    <w:p w14:paraId="301F1BCA" w14:textId="77777777" w:rsidR="00730CF3" w:rsidRDefault="00730CF3" w:rsidP="00B74BAE">
      <w:pPr>
        <w:pStyle w:val="ConsPlusNormal"/>
        <w:jc w:val="right"/>
        <w:outlineLvl w:val="1"/>
        <w:rPr>
          <w:sz w:val="2"/>
          <w:szCs w:val="2"/>
        </w:rPr>
      </w:pPr>
    </w:p>
    <w:p w14:paraId="3479DE30" w14:textId="77777777" w:rsidR="00730CF3" w:rsidRDefault="00730CF3" w:rsidP="00B74BAE">
      <w:pPr>
        <w:pStyle w:val="ConsPlusNormal"/>
        <w:jc w:val="right"/>
        <w:outlineLvl w:val="1"/>
        <w:rPr>
          <w:sz w:val="2"/>
          <w:szCs w:val="2"/>
        </w:rPr>
      </w:pPr>
    </w:p>
    <w:p w14:paraId="424DAE0E" w14:textId="77777777" w:rsidR="00730CF3" w:rsidRDefault="00730CF3" w:rsidP="00B74BAE">
      <w:pPr>
        <w:pStyle w:val="ConsPlusNormal"/>
        <w:jc w:val="right"/>
        <w:outlineLvl w:val="1"/>
        <w:rPr>
          <w:sz w:val="2"/>
          <w:szCs w:val="2"/>
        </w:rPr>
      </w:pPr>
    </w:p>
    <w:p w14:paraId="391B2807" w14:textId="77777777" w:rsidR="00730CF3" w:rsidRDefault="00730CF3" w:rsidP="00B74BAE">
      <w:pPr>
        <w:pStyle w:val="ConsPlusNormal"/>
        <w:jc w:val="right"/>
        <w:outlineLvl w:val="1"/>
        <w:rPr>
          <w:sz w:val="2"/>
          <w:szCs w:val="2"/>
        </w:rPr>
      </w:pPr>
    </w:p>
    <w:p w14:paraId="61DB5F52" w14:textId="77777777" w:rsidR="00730CF3" w:rsidRDefault="00730CF3" w:rsidP="00B74BAE">
      <w:pPr>
        <w:pStyle w:val="ConsPlusNormal"/>
        <w:jc w:val="right"/>
        <w:outlineLvl w:val="1"/>
        <w:rPr>
          <w:sz w:val="2"/>
          <w:szCs w:val="2"/>
        </w:rPr>
      </w:pPr>
    </w:p>
    <w:p w14:paraId="37E4B145" w14:textId="77777777" w:rsidR="00730CF3" w:rsidRDefault="00730CF3" w:rsidP="00B74BAE">
      <w:pPr>
        <w:pStyle w:val="ConsPlusNormal"/>
        <w:jc w:val="right"/>
        <w:outlineLvl w:val="1"/>
        <w:rPr>
          <w:sz w:val="2"/>
          <w:szCs w:val="2"/>
        </w:rPr>
      </w:pPr>
    </w:p>
    <w:p w14:paraId="5B716DCB" w14:textId="77777777" w:rsidR="00730CF3" w:rsidRDefault="00730CF3" w:rsidP="00B74BAE">
      <w:pPr>
        <w:pStyle w:val="ConsPlusNormal"/>
        <w:jc w:val="right"/>
        <w:outlineLvl w:val="1"/>
        <w:rPr>
          <w:sz w:val="2"/>
          <w:szCs w:val="2"/>
        </w:rPr>
      </w:pPr>
    </w:p>
    <w:p w14:paraId="298DFAC3" w14:textId="77777777" w:rsidR="00730CF3" w:rsidRDefault="00730CF3" w:rsidP="00B74BAE">
      <w:pPr>
        <w:pStyle w:val="ConsPlusNormal"/>
        <w:jc w:val="right"/>
        <w:outlineLvl w:val="1"/>
        <w:rPr>
          <w:sz w:val="2"/>
          <w:szCs w:val="2"/>
        </w:rPr>
      </w:pPr>
    </w:p>
    <w:p w14:paraId="46D9C18A" w14:textId="77777777" w:rsidR="00730CF3" w:rsidRDefault="00730CF3" w:rsidP="00B74BAE">
      <w:pPr>
        <w:pStyle w:val="ConsPlusNormal"/>
        <w:jc w:val="right"/>
        <w:outlineLvl w:val="1"/>
        <w:rPr>
          <w:sz w:val="2"/>
          <w:szCs w:val="2"/>
        </w:rPr>
      </w:pPr>
    </w:p>
    <w:p w14:paraId="2AE2958A" w14:textId="77777777" w:rsidR="00730CF3" w:rsidRDefault="00730CF3" w:rsidP="00B74BAE">
      <w:pPr>
        <w:pStyle w:val="ConsPlusNormal"/>
        <w:jc w:val="right"/>
        <w:outlineLvl w:val="1"/>
        <w:rPr>
          <w:sz w:val="2"/>
          <w:szCs w:val="2"/>
        </w:rPr>
      </w:pPr>
    </w:p>
    <w:p w14:paraId="518F90C5" w14:textId="77777777" w:rsidR="00730CF3" w:rsidRDefault="00730CF3" w:rsidP="00B74BAE">
      <w:pPr>
        <w:pStyle w:val="ConsPlusNormal"/>
        <w:jc w:val="right"/>
        <w:outlineLvl w:val="1"/>
        <w:rPr>
          <w:sz w:val="2"/>
          <w:szCs w:val="2"/>
        </w:rPr>
      </w:pPr>
    </w:p>
    <w:p w14:paraId="0BB1B3E8" w14:textId="77777777" w:rsidR="00730CF3" w:rsidRDefault="00730CF3" w:rsidP="00B74BAE">
      <w:pPr>
        <w:pStyle w:val="ConsPlusNormal"/>
        <w:jc w:val="right"/>
        <w:outlineLvl w:val="1"/>
        <w:rPr>
          <w:sz w:val="2"/>
          <w:szCs w:val="2"/>
        </w:rPr>
      </w:pPr>
    </w:p>
    <w:p w14:paraId="3B4F72B2" w14:textId="77777777" w:rsidR="00730CF3" w:rsidRDefault="00730CF3" w:rsidP="00B74BAE">
      <w:pPr>
        <w:pStyle w:val="ConsPlusNormal"/>
        <w:jc w:val="right"/>
        <w:outlineLvl w:val="1"/>
        <w:rPr>
          <w:sz w:val="2"/>
          <w:szCs w:val="2"/>
        </w:rPr>
      </w:pPr>
    </w:p>
    <w:p w14:paraId="71EFDEF8" w14:textId="77777777" w:rsidR="00730CF3" w:rsidRDefault="00730CF3" w:rsidP="00B74BAE">
      <w:pPr>
        <w:pStyle w:val="ConsPlusNormal"/>
        <w:jc w:val="right"/>
        <w:outlineLvl w:val="1"/>
        <w:rPr>
          <w:sz w:val="2"/>
          <w:szCs w:val="2"/>
        </w:rPr>
      </w:pPr>
    </w:p>
    <w:p w14:paraId="1A49B4CD" w14:textId="77777777" w:rsidR="00730CF3" w:rsidRDefault="00730CF3" w:rsidP="00B74BAE">
      <w:pPr>
        <w:pStyle w:val="ConsPlusNormal"/>
        <w:jc w:val="right"/>
        <w:outlineLvl w:val="1"/>
        <w:rPr>
          <w:sz w:val="2"/>
          <w:szCs w:val="2"/>
        </w:rPr>
      </w:pPr>
    </w:p>
    <w:p w14:paraId="18A9D4BF" w14:textId="77777777" w:rsidR="00730CF3" w:rsidRDefault="00730CF3" w:rsidP="00B74BAE">
      <w:pPr>
        <w:pStyle w:val="ConsPlusNormal"/>
        <w:jc w:val="right"/>
        <w:outlineLvl w:val="1"/>
        <w:rPr>
          <w:sz w:val="2"/>
          <w:szCs w:val="2"/>
        </w:rPr>
      </w:pPr>
    </w:p>
    <w:p w14:paraId="465366AC" w14:textId="77777777" w:rsidR="00730CF3" w:rsidRDefault="00730CF3" w:rsidP="00B74BAE">
      <w:pPr>
        <w:pStyle w:val="ConsPlusNormal"/>
        <w:jc w:val="right"/>
        <w:outlineLvl w:val="1"/>
        <w:rPr>
          <w:sz w:val="2"/>
          <w:szCs w:val="2"/>
        </w:rPr>
      </w:pPr>
    </w:p>
    <w:p w14:paraId="0896B2AC" w14:textId="77777777" w:rsidR="00730CF3" w:rsidRDefault="00730CF3" w:rsidP="00B74BAE">
      <w:pPr>
        <w:pStyle w:val="ConsPlusNormal"/>
        <w:jc w:val="right"/>
        <w:outlineLvl w:val="1"/>
        <w:rPr>
          <w:sz w:val="2"/>
          <w:szCs w:val="2"/>
        </w:rPr>
      </w:pPr>
    </w:p>
    <w:p w14:paraId="18513053" w14:textId="77777777" w:rsidR="00730CF3" w:rsidRDefault="00730CF3" w:rsidP="00B74BAE">
      <w:pPr>
        <w:pStyle w:val="ConsPlusNormal"/>
        <w:jc w:val="right"/>
        <w:outlineLvl w:val="1"/>
        <w:rPr>
          <w:sz w:val="2"/>
          <w:szCs w:val="2"/>
        </w:rPr>
      </w:pPr>
    </w:p>
    <w:p w14:paraId="7DB7B0B2" w14:textId="77777777" w:rsidR="00730CF3" w:rsidRDefault="00730CF3" w:rsidP="00B74BAE">
      <w:pPr>
        <w:pStyle w:val="ConsPlusNormal"/>
        <w:jc w:val="right"/>
        <w:outlineLvl w:val="1"/>
        <w:rPr>
          <w:sz w:val="2"/>
          <w:szCs w:val="2"/>
        </w:rPr>
      </w:pPr>
    </w:p>
    <w:p w14:paraId="0B02A6FC" w14:textId="77777777" w:rsidR="00730CF3" w:rsidRDefault="00730CF3" w:rsidP="00B74BAE">
      <w:pPr>
        <w:pStyle w:val="ConsPlusNormal"/>
        <w:jc w:val="right"/>
        <w:outlineLvl w:val="1"/>
        <w:rPr>
          <w:sz w:val="2"/>
          <w:szCs w:val="2"/>
        </w:rPr>
      </w:pPr>
    </w:p>
    <w:p w14:paraId="7FCCD102" w14:textId="77777777" w:rsidR="00730CF3" w:rsidRDefault="00730CF3" w:rsidP="00B74BAE">
      <w:pPr>
        <w:pStyle w:val="ConsPlusNormal"/>
        <w:jc w:val="right"/>
        <w:outlineLvl w:val="1"/>
        <w:rPr>
          <w:sz w:val="2"/>
          <w:szCs w:val="2"/>
        </w:rPr>
      </w:pPr>
    </w:p>
    <w:p w14:paraId="6F7B3428" w14:textId="77777777" w:rsidR="00730CF3" w:rsidRDefault="00730CF3" w:rsidP="00B74BAE">
      <w:pPr>
        <w:pStyle w:val="ConsPlusNormal"/>
        <w:jc w:val="right"/>
        <w:outlineLvl w:val="1"/>
        <w:rPr>
          <w:sz w:val="2"/>
          <w:szCs w:val="2"/>
        </w:rPr>
      </w:pPr>
    </w:p>
    <w:p w14:paraId="648CDB3D" w14:textId="77777777" w:rsidR="00730CF3" w:rsidRDefault="00730CF3" w:rsidP="00B74BAE">
      <w:pPr>
        <w:pStyle w:val="ConsPlusNormal"/>
        <w:jc w:val="right"/>
        <w:outlineLvl w:val="1"/>
        <w:rPr>
          <w:sz w:val="2"/>
          <w:szCs w:val="2"/>
        </w:rPr>
      </w:pPr>
    </w:p>
    <w:p w14:paraId="0AC3A4FB" w14:textId="77777777" w:rsidR="00730CF3" w:rsidRDefault="00730CF3" w:rsidP="00B74BAE">
      <w:pPr>
        <w:pStyle w:val="ConsPlusNormal"/>
        <w:jc w:val="right"/>
        <w:outlineLvl w:val="1"/>
        <w:rPr>
          <w:sz w:val="2"/>
          <w:szCs w:val="2"/>
        </w:rPr>
      </w:pPr>
    </w:p>
    <w:p w14:paraId="0E9CE14A" w14:textId="77777777" w:rsidR="00730CF3" w:rsidRDefault="00730CF3" w:rsidP="00B74BAE">
      <w:pPr>
        <w:pStyle w:val="ConsPlusNormal"/>
        <w:jc w:val="right"/>
        <w:outlineLvl w:val="1"/>
        <w:rPr>
          <w:sz w:val="2"/>
          <w:szCs w:val="2"/>
        </w:rPr>
      </w:pPr>
    </w:p>
    <w:p w14:paraId="7A6A6329" w14:textId="77777777" w:rsidR="003430A7" w:rsidRDefault="003430A7" w:rsidP="00B74BAE">
      <w:pPr>
        <w:pStyle w:val="ConsPlusNormal"/>
        <w:jc w:val="right"/>
        <w:outlineLvl w:val="1"/>
        <w:rPr>
          <w:sz w:val="2"/>
          <w:szCs w:val="2"/>
        </w:rPr>
      </w:pPr>
    </w:p>
    <w:p w14:paraId="5E6B0278" w14:textId="77777777" w:rsidR="003430A7" w:rsidRDefault="003430A7" w:rsidP="00B74BAE">
      <w:pPr>
        <w:pStyle w:val="ConsPlusNormal"/>
        <w:jc w:val="right"/>
        <w:outlineLvl w:val="1"/>
        <w:rPr>
          <w:sz w:val="2"/>
          <w:szCs w:val="2"/>
        </w:rPr>
      </w:pPr>
    </w:p>
    <w:p w14:paraId="4A4AA90F" w14:textId="77777777" w:rsidR="003430A7" w:rsidRDefault="003430A7" w:rsidP="00B74BAE">
      <w:pPr>
        <w:pStyle w:val="ConsPlusNormal"/>
        <w:jc w:val="right"/>
        <w:outlineLvl w:val="1"/>
        <w:rPr>
          <w:sz w:val="2"/>
          <w:szCs w:val="2"/>
        </w:rPr>
      </w:pPr>
    </w:p>
    <w:p w14:paraId="2D447AC5" w14:textId="77777777" w:rsidR="003430A7" w:rsidRDefault="003430A7" w:rsidP="00B74BAE">
      <w:pPr>
        <w:pStyle w:val="ConsPlusNormal"/>
        <w:jc w:val="right"/>
        <w:outlineLvl w:val="1"/>
        <w:rPr>
          <w:sz w:val="2"/>
          <w:szCs w:val="2"/>
        </w:rPr>
      </w:pPr>
    </w:p>
    <w:p w14:paraId="372694A2" w14:textId="77777777" w:rsidR="003430A7" w:rsidRDefault="003430A7" w:rsidP="00B74BAE">
      <w:pPr>
        <w:pStyle w:val="ConsPlusNormal"/>
        <w:jc w:val="right"/>
        <w:outlineLvl w:val="1"/>
        <w:rPr>
          <w:sz w:val="2"/>
          <w:szCs w:val="2"/>
        </w:rPr>
      </w:pPr>
    </w:p>
    <w:p w14:paraId="5E20E61D" w14:textId="77777777" w:rsidR="003430A7" w:rsidRDefault="003430A7" w:rsidP="00B74BAE">
      <w:pPr>
        <w:pStyle w:val="ConsPlusNormal"/>
        <w:jc w:val="right"/>
        <w:outlineLvl w:val="1"/>
        <w:rPr>
          <w:sz w:val="2"/>
          <w:szCs w:val="2"/>
        </w:rPr>
      </w:pPr>
    </w:p>
    <w:p w14:paraId="337B9EE3" w14:textId="77777777" w:rsidR="00730CF3" w:rsidRDefault="00730CF3" w:rsidP="00B74BAE">
      <w:pPr>
        <w:pStyle w:val="ConsPlusNormal"/>
        <w:jc w:val="right"/>
        <w:outlineLvl w:val="1"/>
        <w:rPr>
          <w:sz w:val="2"/>
          <w:szCs w:val="2"/>
        </w:rPr>
      </w:pPr>
    </w:p>
    <w:p w14:paraId="288B3D7D" w14:textId="77777777" w:rsidR="00730CF3" w:rsidRDefault="00730CF3" w:rsidP="00B74BAE">
      <w:pPr>
        <w:pStyle w:val="ConsPlusNormal"/>
        <w:jc w:val="right"/>
        <w:outlineLvl w:val="1"/>
        <w:rPr>
          <w:sz w:val="2"/>
          <w:szCs w:val="2"/>
        </w:rPr>
      </w:pPr>
    </w:p>
    <w:p w14:paraId="00C2A1C8" w14:textId="77777777" w:rsidR="00730CF3" w:rsidRDefault="00730CF3" w:rsidP="00B74BAE">
      <w:pPr>
        <w:pStyle w:val="ConsPlusNormal"/>
        <w:jc w:val="right"/>
        <w:outlineLvl w:val="1"/>
        <w:rPr>
          <w:sz w:val="2"/>
          <w:szCs w:val="2"/>
        </w:rPr>
      </w:pPr>
    </w:p>
    <w:p w14:paraId="45C52011" w14:textId="77777777" w:rsidR="00730CF3" w:rsidRDefault="00730CF3" w:rsidP="00B74BAE">
      <w:pPr>
        <w:pStyle w:val="ConsPlusNormal"/>
        <w:jc w:val="right"/>
        <w:outlineLvl w:val="1"/>
        <w:rPr>
          <w:sz w:val="2"/>
          <w:szCs w:val="2"/>
        </w:rPr>
      </w:pPr>
    </w:p>
    <w:p w14:paraId="366BFEAD" w14:textId="77777777" w:rsidR="00730CF3" w:rsidRDefault="00730CF3" w:rsidP="00B74BAE">
      <w:pPr>
        <w:pStyle w:val="ConsPlusNormal"/>
        <w:jc w:val="right"/>
        <w:outlineLvl w:val="1"/>
        <w:rPr>
          <w:sz w:val="2"/>
          <w:szCs w:val="2"/>
        </w:rPr>
      </w:pPr>
    </w:p>
    <w:p w14:paraId="6815F143" w14:textId="77777777" w:rsidR="00730CF3" w:rsidRDefault="00730CF3" w:rsidP="00B74BAE">
      <w:pPr>
        <w:pStyle w:val="ConsPlusNormal"/>
        <w:jc w:val="right"/>
        <w:outlineLvl w:val="1"/>
        <w:rPr>
          <w:sz w:val="2"/>
          <w:szCs w:val="2"/>
        </w:rPr>
      </w:pPr>
    </w:p>
    <w:p w14:paraId="2CD57CF2" w14:textId="77777777" w:rsidR="00730CF3" w:rsidRDefault="00730CF3" w:rsidP="00B74BAE">
      <w:pPr>
        <w:pStyle w:val="ConsPlusNormal"/>
        <w:jc w:val="right"/>
        <w:outlineLvl w:val="1"/>
        <w:rPr>
          <w:sz w:val="2"/>
          <w:szCs w:val="2"/>
        </w:rPr>
      </w:pPr>
    </w:p>
    <w:p w14:paraId="15270F15" w14:textId="77777777" w:rsidR="00730CF3" w:rsidRDefault="00730CF3" w:rsidP="00B74BAE">
      <w:pPr>
        <w:pStyle w:val="ConsPlusNormal"/>
        <w:jc w:val="right"/>
        <w:outlineLvl w:val="1"/>
        <w:rPr>
          <w:sz w:val="2"/>
          <w:szCs w:val="2"/>
        </w:rPr>
      </w:pPr>
    </w:p>
    <w:p w14:paraId="167A50D4" w14:textId="77777777" w:rsidR="00730CF3" w:rsidRDefault="00730CF3" w:rsidP="00B74BAE">
      <w:pPr>
        <w:pStyle w:val="ConsPlusNormal"/>
        <w:jc w:val="right"/>
        <w:outlineLvl w:val="1"/>
        <w:rPr>
          <w:sz w:val="2"/>
          <w:szCs w:val="2"/>
        </w:rPr>
      </w:pPr>
    </w:p>
    <w:p w14:paraId="6D7B9155" w14:textId="77777777" w:rsidR="00730CF3" w:rsidRDefault="00730CF3" w:rsidP="00B74BAE">
      <w:pPr>
        <w:pStyle w:val="ConsPlusNormal"/>
        <w:jc w:val="right"/>
        <w:outlineLvl w:val="1"/>
        <w:rPr>
          <w:sz w:val="2"/>
          <w:szCs w:val="2"/>
        </w:rPr>
      </w:pPr>
    </w:p>
    <w:p w14:paraId="38834C30" w14:textId="77777777" w:rsidR="00730CF3" w:rsidRDefault="00730CF3" w:rsidP="00B74BAE">
      <w:pPr>
        <w:pStyle w:val="ConsPlusNormal"/>
        <w:jc w:val="right"/>
        <w:outlineLvl w:val="1"/>
        <w:rPr>
          <w:sz w:val="2"/>
          <w:szCs w:val="2"/>
        </w:rPr>
      </w:pPr>
    </w:p>
    <w:p w14:paraId="200E8CE7" w14:textId="77777777" w:rsidR="00730CF3" w:rsidRDefault="00730CF3" w:rsidP="00B74BAE">
      <w:pPr>
        <w:pStyle w:val="ConsPlusNormal"/>
        <w:jc w:val="right"/>
        <w:outlineLvl w:val="1"/>
        <w:rPr>
          <w:sz w:val="2"/>
          <w:szCs w:val="2"/>
        </w:rPr>
      </w:pPr>
    </w:p>
    <w:p w14:paraId="69404DFC" w14:textId="77777777" w:rsidR="00730CF3" w:rsidRDefault="00730CF3" w:rsidP="00B74BAE">
      <w:pPr>
        <w:pStyle w:val="ConsPlusNormal"/>
        <w:jc w:val="right"/>
        <w:outlineLvl w:val="1"/>
        <w:rPr>
          <w:sz w:val="2"/>
          <w:szCs w:val="2"/>
        </w:rPr>
      </w:pPr>
    </w:p>
    <w:p w14:paraId="62FCB51B" w14:textId="77777777" w:rsidR="00730CF3" w:rsidRDefault="00730CF3" w:rsidP="00B74BAE">
      <w:pPr>
        <w:pStyle w:val="ConsPlusNormal"/>
        <w:jc w:val="right"/>
        <w:outlineLvl w:val="1"/>
        <w:rPr>
          <w:sz w:val="2"/>
          <w:szCs w:val="2"/>
        </w:rPr>
      </w:pPr>
    </w:p>
    <w:p w14:paraId="13BCB09E" w14:textId="77777777" w:rsidR="00730CF3" w:rsidRDefault="00730CF3" w:rsidP="00B74BAE">
      <w:pPr>
        <w:pStyle w:val="ConsPlusNormal"/>
        <w:jc w:val="right"/>
        <w:outlineLvl w:val="1"/>
        <w:rPr>
          <w:sz w:val="2"/>
          <w:szCs w:val="2"/>
        </w:rPr>
      </w:pPr>
    </w:p>
    <w:p w14:paraId="48D04EC7" w14:textId="77777777" w:rsidR="00730CF3" w:rsidRDefault="00730CF3" w:rsidP="00B74BAE">
      <w:pPr>
        <w:pStyle w:val="ConsPlusNormal"/>
        <w:jc w:val="right"/>
        <w:outlineLvl w:val="1"/>
        <w:rPr>
          <w:sz w:val="2"/>
          <w:szCs w:val="2"/>
        </w:rPr>
      </w:pPr>
    </w:p>
    <w:p w14:paraId="7A6AF6AA" w14:textId="77777777" w:rsidR="00730CF3" w:rsidRDefault="00730CF3" w:rsidP="00B74BAE">
      <w:pPr>
        <w:pStyle w:val="ConsPlusNormal"/>
        <w:jc w:val="right"/>
        <w:outlineLvl w:val="1"/>
        <w:rPr>
          <w:sz w:val="2"/>
          <w:szCs w:val="2"/>
        </w:rPr>
      </w:pPr>
    </w:p>
    <w:p w14:paraId="7485D7CF" w14:textId="77777777" w:rsidR="00730CF3" w:rsidRDefault="00730CF3" w:rsidP="00B74BAE">
      <w:pPr>
        <w:pStyle w:val="ConsPlusNormal"/>
        <w:jc w:val="right"/>
        <w:outlineLvl w:val="1"/>
        <w:rPr>
          <w:sz w:val="2"/>
          <w:szCs w:val="2"/>
        </w:rPr>
      </w:pPr>
    </w:p>
    <w:p w14:paraId="4DB50A5F" w14:textId="77777777" w:rsidR="00730CF3" w:rsidRDefault="00730CF3" w:rsidP="00B74BAE">
      <w:pPr>
        <w:pStyle w:val="ConsPlusNormal"/>
        <w:jc w:val="right"/>
        <w:outlineLvl w:val="1"/>
        <w:rPr>
          <w:sz w:val="2"/>
          <w:szCs w:val="2"/>
        </w:rPr>
      </w:pPr>
    </w:p>
    <w:p w14:paraId="355BC730" w14:textId="77777777" w:rsidR="00730CF3" w:rsidRDefault="00730CF3" w:rsidP="00B74BAE">
      <w:pPr>
        <w:pStyle w:val="ConsPlusNormal"/>
        <w:jc w:val="right"/>
        <w:outlineLvl w:val="1"/>
        <w:rPr>
          <w:sz w:val="2"/>
          <w:szCs w:val="2"/>
        </w:rPr>
      </w:pPr>
    </w:p>
    <w:p w14:paraId="1CF54CC3" w14:textId="77777777" w:rsidR="00730CF3" w:rsidRDefault="00730CF3" w:rsidP="00B74BAE">
      <w:pPr>
        <w:pStyle w:val="ConsPlusNormal"/>
        <w:jc w:val="right"/>
        <w:outlineLvl w:val="1"/>
        <w:rPr>
          <w:sz w:val="2"/>
          <w:szCs w:val="2"/>
        </w:rPr>
      </w:pPr>
    </w:p>
    <w:p w14:paraId="098EA3E5" w14:textId="77777777" w:rsidR="00730CF3" w:rsidRDefault="00730CF3" w:rsidP="00B74BAE">
      <w:pPr>
        <w:pStyle w:val="ConsPlusNormal"/>
        <w:jc w:val="right"/>
        <w:outlineLvl w:val="1"/>
        <w:rPr>
          <w:sz w:val="2"/>
          <w:szCs w:val="2"/>
        </w:rPr>
      </w:pPr>
    </w:p>
    <w:p w14:paraId="40322D82" w14:textId="77777777" w:rsidR="00730CF3" w:rsidRDefault="00730CF3" w:rsidP="00B74BAE">
      <w:pPr>
        <w:pStyle w:val="ConsPlusNormal"/>
        <w:jc w:val="right"/>
        <w:outlineLvl w:val="1"/>
        <w:rPr>
          <w:sz w:val="2"/>
          <w:szCs w:val="2"/>
        </w:rPr>
      </w:pPr>
    </w:p>
    <w:p w14:paraId="6008993C" w14:textId="77777777" w:rsidR="00730CF3" w:rsidRDefault="00730CF3" w:rsidP="00B74BAE">
      <w:pPr>
        <w:pStyle w:val="ConsPlusNormal"/>
        <w:jc w:val="right"/>
        <w:outlineLvl w:val="1"/>
        <w:rPr>
          <w:sz w:val="2"/>
          <w:szCs w:val="2"/>
        </w:rPr>
      </w:pPr>
    </w:p>
    <w:p w14:paraId="44EB77CD" w14:textId="77777777" w:rsidR="00730CF3" w:rsidRDefault="00730CF3" w:rsidP="00B74BAE">
      <w:pPr>
        <w:pStyle w:val="ConsPlusNormal"/>
        <w:jc w:val="right"/>
        <w:outlineLvl w:val="1"/>
        <w:rPr>
          <w:sz w:val="2"/>
          <w:szCs w:val="2"/>
        </w:rPr>
      </w:pPr>
    </w:p>
    <w:p w14:paraId="185FC79F" w14:textId="77777777" w:rsidR="00730CF3" w:rsidRDefault="00730CF3" w:rsidP="00B74BAE">
      <w:pPr>
        <w:pStyle w:val="ConsPlusNormal"/>
        <w:jc w:val="right"/>
        <w:outlineLvl w:val="1"/>
        <w:rPr>
          <w:sz w:val="2"/>
          <w:szCs w:val="2"/>
        </w:rPr>
      </w:pPr>
    </w:p>
    <w:p w14:paraId="2D79D191" w14:textId="77777777" w:rsidR="00730CF3" w:rsidRDefault="00730CF3" w:rsidP="00B74BAE">
      <w:pPr>
        <w:pStyle w:val="ConsPlusNormal"/>
        <w:jc w:val="right"/>
        <w:outlineLvl w:val="1"/>
        <w:rPr>
          <w:sz w:val="2"/>
          <w:szCs w:val="2"/>
        </w:rPr>
      </w:pPr>
    </w:p>
    <w:p w14:paraId="356960FF" w14:textId="77777777" w:rsidR="00730CF3" w:rsidRDefault="00730CF3" w:rsidP="00B74BAE">
      <w:pPr>
        <w:pStyle w:val="ConsPlusNormal"/>
        <w:jc w:val="right"/>
        <w:outlineLvl w:val="1"/>
        <w:rPr>
          <w:sz w:val="2"/>
          <w:szCs w:val="2"/>
        </w:rPr>
      </w:pPr>
    </w:p>
    <w:p w14:paraId="26BAEEC1" w14:textId="77777777" w:rsidR="00730CF3" w:rsidRDefault="00730CF3" w:rsidP="00B74BAE">
      <w:pPr>
        <w:pStyle w:val="ConsPlusNormal"/>
        <w:jc w:val="right"/>
        <w:outlineLvl w:val="1"/>
        <w:rPr>
          <w:sz w:val="2"/>
          <w:szCs w:val="2"/>
        </w:rPr>
      </w:pPr>
    </w:p>
    <w:p w14:paraId="6C662CF7" w14:textId="77777777" w:rsidR="00730CF3" w:rsidRDefault="00730CF3" w:rsidP="00B74BAE">
      <w:pPr>
        <w:pStyle w:val="ConsPlusNormal"/>
        <w:jc w:val="right"/>
        <w:outlineLvl w:val="1"/>
        <w:rPr>
          <w:sz w:val="2"/>
          <w:szCs w:val="2"/>
        </w:rPr>
      </w:pPr>
    </w:p>
    <w:p w14:paraId="26D7EB2E" w14:textId="77777777" w:rsidR="00730CF3" w:rsidRDefault="00730CF3" w:rsidP="00B74BAE">
      <w:pPr>
        <w:pStyle w:val="ConsPlusNormal"/>
        <w:jc w:val="right"/>
        <w:outlineLvl w:val="1"/>
        <w:rPr>
          <w:sz w:val="2"/>
          <w:szCs w:val="2"/>
        </w:rPr>
      </w:pPr>
    </w:p>
    <w:p w14:paraId="44660978" w14:textId="77777777" w:rsidR="00730CF3" w:rsidRDefault="00730CF3" w:rsidP="00B74BAE">
      <w:pPr>
        <w:pStyle w:val="ConsPlusNormal"/>
        <w:jc w:val="right"/>
        <w:outlineLvl w:val="1"/>
        <w:rPr>
          <w:sz w:val="2"/>
          <w:szCs w:val="2"/>
        </w:rPr>
      </w:pPr>
    </w:p>
    <w:p w14:paraId="19861E8E" w14:textId="77777777" w:rsidR="00730CF3" w:rsidRDefault="00730CF3" w:rsidP="00B74BAE">
      <w:pPr>
        <w:pStyle w:val="ConsPlusNormal"/>
        <w:jc w:val="right"/>
        <w:outlineLvl w:val="1"/>
        <w:rPr>
          <w:sz w:val="2"/>
          <w:szCs w:val="2"/>
        </w:rPr>
      </w:pPr>
    </w:p>
    <w:p w14:paraId="494EFEE2" w14:textId="77777777" w:rsidR="00730CF3" w:rsidRDefault="00730CF3" w:rsidP="00B74BAE">
      <w:pPr>
        <w:pStyle w:val="ConsPlusNormal"/>
        <w:jc w:val="right"/>
        <w:outlineLvl w:val="1"/>
        <w:rPr>
          <w:sz w:val="2"/>
          <w:szCs w:val="2"/>
        </w:rPr>
      </w:pPr>
    </w:p>
    <w:p w14:paraId="76950102" w14:textId="77777777" w:rsidR="00730CF3" w:rsidRDefault="00730CF3" w:rsidP="00B74BAE">
      <w:pPr>
        <w:pStyle w:val="ConsPlusNormal"/>
        <w:jc w:val="right"/>
        <w:outlineLvl w:val="1"/>
        <w:rPr>
          <w:sz w:val="2"/>
          <w:szCs w:val="2"/>
        </w:rPr>
      </w:pPr>
    </w:p>
    <w:p w14:paraId="4D54B2EB" w14:textId="77777777" w:rsidR="00730CF3" w:rsidRDefault="00730CF3" w:rsidP="00B74BAE">
      <w:pPr>
        <w:pStyle w:val="ConsPlusNormal"/>
        <w:jc w:val="right"/>
        <w:outlineLvl w:val="1"/>
        <w:rPr>
          <w:sz w:val="2"/>
          <w:szCs w:val="2"/>
        </w:rPr>
      </w:pPr>
    </w:p>
    <w:p w14:paraId="4560D1B0" w14:textId="77777777" w:rsidR="00730CF3" w:rsidRDefault="00730CF3" w:rsidP="00B74BAE">
      <w:pPr>
        <w:pStyle w:val="ConsPlusNormal"/>
        <w:jc w:val="right"/>
        <w:outlineLvl w:val="1"/>
        <w:rPr>
          <w:sz w:val="2"/>
          <w:szCs w:val="2"/>
        </w:rPr>
      </w:pPr>
    </w:p>
    <w:p w14:paraId="2E59317E" w14:textId="77777777" w:rsidR="00730CF3" w:rsidRDefault="00730CF3" w:rsidP="00B74BAE">
      <w:pPr>
        <w:pStyle w:val="ConsPlusNormal"/>
        <w:jc w:val="right"/>
        <w:outlineLvl w:val="1"/>
        <w:rPr>
          <w:sz w:val="2"/>
          <w:szCs w:val="2"/>
        </w:rPr>
      </w:pPr>
    </w:p>
    <w:p w14:paraId="2ECC7F79" w14:textId="77777777" w:rsidR="00730CF3" w:rsidRDefault="00730CF3" w:rsidP="00B74BAE">
      <w:pPr>
        <w:pStyle w:val="ConsPlusNormal"/>
        <w:jc w:val="right"/>
        <w:outlineLvl w:val="1"/>
        <w:rPr>
          <w:sz w:val="2"/>
          <w:szCs w:val="2"/>
        </w:rPr>
      </w:pPr>
    </w:p>
    <w:p w14:paraId="7643107B" w14:textId="77777777" w:rsidR="00730CF3" w:rsidRDefault="00730CF3" w:rsidP="00B74BAE">
      <w:pPr>
        <w:pStyle w:val="ConsPlusNormal"/>
        <w:jc w:val="right"/>
        <w:outlineLvl w:val="1"/>
        <w:rPr>
          <w:sz w:val="2"/>
          <w:szCs w:val="2"/>
        </w:rPr>
      </w:pPr>
    </w:p>
    <w:p w14:paraId="05DC427D" w14:textId="77777777" w:rsidR="00730CF3" w:rsidRDefault="00730CF3" w:rsidP="00B74BAE">
      <w:pPr>
        <w:pStyle w:val="ConsPlusNormal"/>
        <w:jc w:val="right"/>
        <w:outlineLvl w:val="1"/>
        <w:rPr>
          <w:sz w:val="2"/>
          <w:szCs w:val="2"/>
        </w:rPr>
      </w:pPr>
    </w:p>
    <w:p w14:paraId="032457F3" w14:textId="77777777" w:rsidR="00936D6F" w:rsidRDefault="00936D6F" w:rsidP="00B74BAE">
      <w:pPr>
        <w:pStyle w:val="ConsPlusNormal"/>
        <w:jc w:val="right"/>
        <w:outlineLvl w:val="1"/>
        <w:rPr>
          <w:sz w:val="2"/>
          <w:szCs w:val="2"/>
        </w:rPr>
      </w:pPr>
    </w:p>
    <w:p w14:paraId="244EBD40" w14:textId="77777777" w:rsidR="00936D6F" w:rsidRDefault="00936D6F" w:rsidP="00B74BAE">
      <w:pPr>
        <w:pStyle w:val="ConsPlusNormal"/>
        <w:jc w:val="right"/>
        <w:outlineLvl w:val="1"/>
        <w:rPr>
          <w:sz w:val="2"/>
          <w:szCs w:val="2"/>
        </w:rPr>
      </w:pPr>
    </w:p>
    <w:p w14:paraId="7BBF0E06" w14:textId="77777777" w:rsidR="00936D6F" w:rsidRDefault="00936D6F" w:rsidP="00B74BAE">
      <w:pPr>
        <w:pStyle w:val="ConsPlusNormal"/>
        <w:jc w:val="right"/>
        <w:outlineLvl w:val="1"/>
        <w:rPr>
          <w:sz w:val="2"/>
          <w:szCs w:val="2"/>
        </w:rPr>
      </w:pPr>
    </w:p>
    <w:p w14:paraId="6B8A01D9" w14:textId="77777777" w:rsidR="00936D6F" w:rsidRDefault="00936D6F" w:rsidP="00B74BAE">
      <w:pPr>
        <w:pStyle w:val="ConsPlusNormal"/>
        <w:jc w:val="right"/>
        <w:outlineLvl w:val="1"/>
        <w:rPr>
          <w:sz w:val="2"/>
          <w:szCs w:val="2"/>
        </w:rPr>
      </w:pPr>
    </w:p>
    <w:p w14:paraId="2875E3D6" w14:textId="77777777" w:rsidR="00936D6F" w:rsidRDefault="00936D6F" w:rsidP="00B74BAE">
      <w:pPr>
        <w:pStyle w:val="ConsPlusNormal"/>
        <w:jc w:val="right"/>
        <w:outlineLvl w:val="1"/>
        <w:rPr>
          <w:sz w:val="2"/>
          <w:szCs w:val="2"/>
        </w:rPr>
      </w:pPr>
    </w:p>
    <w:p w14:paraId="4DB241E9" w14:textId="77777777" w:rsidR="00936D6F" w:rsidRDefault="00936D6F" w:rsidP="00B74BAE">
      <w:pPr>
        <w:pStyle w:val="ConsPlusNormal"/>
        <w:jc w:val="right"/>
        <w:outlineLvl w:val="1"/>
        <w:rPr>
          <w:sz w:val="2"/>
          <w:szCs w:val="2"/>
        </w:rPr>
      </w:pPr>
    </w:p>
    <w:p w14:paraId="4A977830" w14:textId="77777777" w:rsidR="00936D6F" w:rsidRDefault="00936D6F" w:rsidP="00B74BAE">
      <w:pPr>
        <w:pStyle w:val="ConsPlusNormal"/>
        <w:jc w:val="right"/>
        <w:outlineLvl w:val="1"/>
        <w:rPr>
          <w:sz w:val="2"/>
          <w:szCs w:val="2"/>
        </w:rPr>
      </w:pPr>
    </w:p>
    <w:p w14:paraId="6DEF5600" w14:textId="77777777" w:rsidR="00730CF3" w:rsidRDefault="00730CF3" w:rsidP="00B74BAE">
      <w:pPr>
        <w:pStyle w:val="ConsPlusNormal"/>
        <w:jc w:val="right"/>
        <w:outlineLvl w:val="1"/>
        <w:rPr>
          <w:sz w:val="2"/>
          <w:szCs w:val="2"/>
        </w:rPr>
      </w:pPr>
    </w:p>
    <w:p w14:paraId="11C33EBB" w14:textId="77777777" w:rsidR="00730CF3" w:rsidRDefault="00730CF3" w:rsidP="00B74BAE">
      <w:pPr>
        <w:pStyle w:val="ConsPlusNormal"/>
        <w:jc w:val="right"/>
        <w:outlineLvl w:val="1"/>
        <w:rPr>
          <w:sz w:val="2"/>
          <w:szCs w:val="2"/>
        </w:rPr>
      </w:pPr>
    </w:p>
    <w:p w14:paraId="0A4A41D0" w14:textId="77777777" w:rsidR="00730CF3" w:rsidRDefault="00730CF3" w:rsidP="00B74BAE">
      <w:pPr>
        <w:pStyle w:val="ConsPlusNormal"/>
        <w:jc w:val="right"/>
        <w:outlineLvl w:val="1"/>
        <w:rPr>
          <w:sz w:val="2"/>
          <w:szCs w:val="2"/>
        </w:rPr>
      </w:pPr>
    </w:p>
    <w:p w14:paraId="5DCB6CAD" w14:textId="77777777" w:rsidR="00730CF3" w:rsidRDefault="00730CF3" w:rsidP="00B74BAE">
      <w:pPr>
        <w:pStyle w:val="ConsPlusNormal"/>
        <w:jc w:val="right"/>
        <w:outlineLvl w:val="1"/>
        <w:rPr>
          <w:sz w:val="2"/>
          <w:szCs w:val="2"/>
        </w:rPr>
      </w:pPr>
    </w:p>
    <w:p w14:paraId="601517D1" w14:textId="77777777" w:rsidR="00730CF3" w:rsidRDefault="00730CF3" w:rsidP="00B74BAE">
      <w:pPr>
        <w:pStyle w:val="ConsPlusNormal"/>
        <w:jc w:val="right"/>
        <w:outlineLvl w:val="1"/>
        <w:rPr>
          <w:sz w:val="2"/>
          <w:szCs w:val="2"/>
        </w:rPr>
      </w:pPr>
    </w:p>
    <w:p w14:paraId="243F8724" w14:textId="77777777" w:rsidR="00730CF3" w:rsidRDefault="00730CF3" w:rsidP="00B74BAE">
      <w:pPr>
        <w:pStyle w:val="ConsPlusNormal"/>
        <w:jc w:val="right"/>
        <w:outlineLvl w:val="1"/>
        <w:rPr>
          <w:sz w:val="2"/>
          <w:szCs w:val="2"/>
        </w:rPr>
      </w:pPr>
    </w:p>
    <w:p w14:paraId="34303E3B" w14:textId="77777777" w:rsidR="00730CF3" w:rsidRDefault="00730CF3" w:rsidP="00B74BAE">
      <w:pPr>
        <w:pStyle w:val="ConsPlusNormal"/>
        <w:jc w:val="right"/>
        <w:outlineLvl w:val="1"/>
        <w:rPr>
          <w:sz w:val="2"/>
          <w:szCs w:val="2"/>
        </w:rPr>
      </w:pPr>
    </w:p>
    <w:p w14:paraId="39D02238" w14:textId="77777777" w:rsidR="00730CF3" w:rsidRDefault="00730CF3" w:rsidP="00B74BAE">
      <w:pPr>
        <w:pStyle w:val="ConsPlusNormal"/>
        <w:jc w:val="right"/>
        <w:outlineLvl w:val="1"/>
        <w:rPr>
          <w:sz w:val="2"/>
          <w:szCs w:val="2"/>
        </w:rPr>
      </w:pPr>
    </w:p>
    <w:p w14:paraId="09814517" w14:textId="77777777" w:rsidR="00EB0930" w:rsidRDefault="00EB0930" w:rsidP="00B74BAE">
      <w:pPr>
        <w:pStyle w:val="ConsPlusNormal"/>
        <w:jc w:val="right"/>
        <w:outlineLvl w:val="1"/>
        <w:rPr>
          <w:sz w:val="2"/>
          <w:szCs w:val="2"/>
        </w:rPr>
      </w:pPr>
    </w:p>
    <w:p w14:paraId="3F44436B" w14:textId="77777777" w:rsidR="00EB0930" w:rsidRDefault="00EB0930" w:rsidP="00B74BAE">
      <w:pPr>
        <w:pStyle w:val="ConsPlusNormal"/>
        <w:jc w:val="right"/>
        <w:outlineLvl w:val="1"/>
        <w:rPr>
          <w:sz w:val="2"/>
          <w:szCs w:val="2"/>
        </w:rPr>
      </w:pPr>
    </w:p>
    <w:p w14:paraId="38DB4553" w14:textId="77777777" w:rsidR="00EB0930" w:rsidRDefault="00EB0930" w:rsidP="00B74BAE">
      <w:pPr>
        <w:pStyle w:val="ConsPlusNormal"/>
        <w:jc w:val="right"/>
        <w:outlineLvl w:val="1"/>
        <w:rPr>
          <w:sz w:val="2"/>
          <w:szCs w:val="2"/>
        </w:rPr>
      </w:pPr>
    </w:p>
    <w:p w14:paraId="4EFF58BE" w14:textId="77777777" w:rsidR="00EB0930" w:rsidRDefault="00EB0930" w:rsidP="00B74BAE">
      <w:pPr>
        <w:pStyle w:val="ConsPlusNormal"/>
        <w:jc w:val="right"/>
        <w:outlineLvl w:val="1"/>
        <w:rPr>
          <w:sz w:val="2"/>
          <w:szCs w:val="2"/>
        </w:rPr>
      </w:pPr>
    </w:p>
    <w:p w14:paraId="34FC57D3" w14:textId="77777777" w:rsidR="00EB0930" w:rsidRDefault="00EB0930" w:rsidP="00B74BAE">
      <w:pPr>
        <w:pStyle w:val="ConsPlusNormal"/>
        <w:jc w:val="right"/>
        <w:outlineLvl w:val="1"/>
        <w:rPr>
          <w:sz w:val="2"/>
          <w:szCs w:val="2"/>
        </w:rPr>
      </w:pPr>
    </w:p>
    <w:p w14:paraId="4FC21B95" w14:textId="77777777" w:rsidR="00EB0930" w:rsidRDefault="00EB0930" w:rsidP="00B74BAE">
      <w:pPr>
        <w:pStyle w:val="ConsPlusNormal"/>
        <w:jc w:val="right"/>
        <w:outlineLvl w:val="1"/>
        <w:rPr>
          <w:sz w:val="2"/>
          <w:szCs w:val="2"/>
        </w:rPr>
      </w:pPr>
    </w:p>
    <w:p w14:paraId="64A90C7A" w14:textId="77777777" w:rsidR="00EB0930" w:rsidRDefault="00EB0930" w:rsidP="00B74BAE">
      <w:pPr>
        <w:pStyle w:val="ConsPlusNormal"/>
        <w:jc w:val="right"/>
        <w:outlineLvl w:val="1"/>
        <w:rPr>
          <w:sz w:val="2"/>
          <w:szCs w:val="2"/>
        </w:rPr>
      </w:pPr>
    </w:p>
    <w:p w14:paraId="44508CFF" w14:textId="77777777" w:rsidR="00EB0930" w:rsidRDefault="00EB0930" w:rsidP="00B74BAE">
      <w:pPr>
        <w:pStyle w:val="ConsPlusNormal"/>
        <w:jc w:val="right"/>
        <w:outlineLvl w:val="1"/>
        <w:rPr>
          <w:sz w:val="2"/>
          <w:szCs w:val="2"/>
        </w:rPr>
      </w:pPr>
    </w:p>
    <w:p w14:paraId="613DE2F5" w14:textId="77777777" w:rsidR="00EB0930" w:rsidRDefault="00EB0930" w:rsidP="00B74BAE">
      <w:pPr>
        <w:pStyle w:val="ConsPlusNormal"/>
        <w:jc w:val="right"/>
        <w:outlineLvl w:val="1"/>
        <w:rPr>
          <w:sz w:val="2"/>
          <w:szCs w:val="2"/>
        </w:rPr>
      </w:pPr>
    </w:p>
    <w:p w14:paraId="1E38C66B" w14:textId="77777777" w:rsidR="00EB0930" w:rsidRDefault="00EB0930" w:rsidP="00B74BAE">
      <w:pPr>
        <w:pStyle w:val="ConsPlusNormal"/>
        <w:jc w:val="right"/>
        <w:outlineLvl w:val="1"/>
        <w:rPr>
          <w:sz w:val="2"/>
          <w:szCs w:val="2"/>
        </w:rPr>
      </w:pPr>
    </w:p>
    <w:p w14:paraId="0320C28D" w14:textId="77777777" w:rsidR="00EB0930" w:rsidRDefault="00EB0930" w:rsidP="00B74BAE">
      <w:pPr>
        <w:pStyle w:val="ConsPlusNormal"/>
        <w:jc w:val="right"/>
        <w:outlineLvl w:val="1"/>
        <w:rPr>
          <w:sz w:val="2"/>
          <w:szCs w:val="2"/>
        </w:rPr>
      </w:pPr>
    </w:p>
    <w:p w14:paraId="1AD4603C" w14:textId="77777777" w:rsidR="00EB0930" w:rsidRDefault="00EB0930" w:rsidP="00B74BAE">
      <w:pPr>
        <w:pStyle w:val="ConsPlusNormal"/>
        <w:jc w:val="right"/>
        <w:outlineLvl w:val="1"/>
        <w:rPr>
          <w:sz w:val="2"/>
          <w:szCs w:val="2"/>
        </w:rPr>
      </w:pPr>
    </w:p>
    <w:p w14:paraId="607C9C70" w14:textId="77777777" w:rsidR="00EB0930" w:rsidRDefault="00EB0930" w:rsidP="00B74BAE">
      <w:pPr>
        <w:pStyle w:val="ConsPlusNormal"/>
        <w:jc w:val="right"/>
        <w:outlineLvl w:val="1"/>
        <w:rPr>
          <w:sz w:val="2"/>
          <w:szCs w:val="2"/>
        </w:rPr>
      </w:pPr>
    </w:p>
    <w:p w14:paraId="278A5FD6" w14:textId="77777777" w:rsidR="00EB0930" w:rsidRDefault="00EB0930" w:rsidP="00B74BAE">
      <w:pPr>
        <w:pStyle w:val="ConsPlusNormal"/>
        <w:jc w:val="right"/>
        <w:outlineLvl w:val="1"/>
        <w:rPr>
          <w:sz w:val="2"/>
          <w:szCs w:val="2"/>
        </w:rPr>
      </w:pPr>
    </w:p>
    <w:p w14:paraId="7684032F" w14:textId="5683F81A" w:rsidR="00B74BAE" w:rsidRDefault="00B74BAE" w:rsidP="00703FF4">
      <w:pPr>
        <w:pStyle w:val="ConsPlusNormal"/>
        <w:ind w:firstLine="5812"/>
        <w:jc w:val="right"/>
        <w:outlineLvl w:val="1"/>
      </w:pPr>
      <w:r>
        <w:lastRenderedPageBreak/>
        <w:t>Приложение</w:t>
      </w:r>
      <w:r w:rsidR="006041AF">
        <w:t xml:space="preserve"> № </w:t>
      </w:r>
      <w:r w:rsidR="00936D6F">
        <w:t>3</w:t>
      </w:r>
    </w:p>
    <w:p w14:paraId="16CBBC29" w14:textId="77777777" w:rsidR="00936D6F" w:rsidRDefault="00936D6F" w:rsidP="00936D6F">
      <w:pPr>
        <w:pStyle w:val="ConsPlusNormal"/>
        <w:ind w:left="5245"/>
        <w:jc w:val="right"/>
      </w:pPr>
      <w:r>
        <w:t>к административному регламенту</w:t>
      </w:r>
    </w:p>
    <w:p w14:paraId="20FE1C48" w14:textId="77777777" w:rsidR="00936D6F" w:rsidRDefault="00936D6F" w:rsidP="00936D6F">
      <w:pPr>
        <w:pStyle w:val="ConsPlusNormal"/>
        <w:ind w:left="5245"/>
        <w:jc w:val="right"/>
      </w:pPr>
      <w:r>
        <w:t>предоставления муниципальной услуги</w:t>
      </w:r>
    </w:p>
    <w:p w14:paraId="4F8FB026" w14:textId="77777777" w:rsidR="00936D6F" w:rsidRDefault="00936D6F" w:rsidP="00936D6F">
      <w:pPr>
        <w:pStyle w:val="ConsPlusNormal"/>
        <w:ind w:left="5245"/>
        <w:jc w:val="right"/>
      </w:pPr>
      <w:r w:rsidRPr="00AB1BAE">
        <w:t>«Перевод жилого помещения в нежилое помещение и нежилого помещения в жилое помещение</w:t>
      </w:r>
      <w:r>
        <w:t>, расположенное на территории Каргопольского муниципального округа Архангельской области»</w:t>
      </w:r>
    </w:p>
    <w:p w14:paraId="0D693BB9" w14:textId="77777777" w:rsidR="00936D6F" w:rsidRDefault="00936D6F" w:rsidP="00936D6F">
      <w:pPr>
        <w:pStyle w:val="ConsPlusNormal"/>
        <w:ind w:left="5245"/>
        <w:jc w:val="right"/>
      </w:pPr>
    </w:p>
    <w:p w14:paraId="6EF5F2FA" w14:textId="77777777" w:rsidR="00F808CA" w:rsidRDefault="00F808CA" w:rsidP="008F4C33">
      <w:pPr>
        <w:pStyle w:val="ConsPlusNormal"/>
        <w:pBdr>
          <w:top w:val="single" w:sz="6" w:space="0" w:color="auto"/>
        </w:pBdr>
        <w:tabs>
          <w:tab w:val="left" w:pos="8370"/>
        </w:tabs>
        <w:spacing w:before="100" w:after="100"/>
        <w:jc w:val="both"/>
        <w:rPr>
          <w:sz w:val="2"/>
          <w:szCs w:val="2"/>
        </w:rPr>
      </w:pPr>
    </w:p>
    <w:p w14:paraId="7B65DA00" w14:textId="77777777" w:rsidR="00936D6F" w:rsidRDefault="00936D6F" w:rsidP="008F4C33">
      <w:pPr>
        <w:pStyle w:val="ConsPlusNormal"/>
        <w:pBdr>
          <w:top w:val="single" w:sz="6" w:space="0" w:color="auto"/>
        </w:pBdr>
        <w:tabs>
          <w:tab w:val="left" w:pos="8370"/>
        </w:tabs>
        <w:spacing w:before="100" w:after="100"/>
        <w:jc w:val="both"/>
        <w:rPr>
          <w:sz w:val="2"/>
          <w:szCs w:val="2"/>
        </w:rPr>
      </w:pPr>
    </w:p>
    <w:p w14:paraId="56659245" w14:textId="77777777" w:rsidR="00936D6F" w:rsidRDefault="00936D6F" w:rsidP="008F4C33">
      <w:pPr>
        <w:pStyle w:val="ConsPlusNormal"/>
        <w:pBdr>
          <w:top w:val="single" w:sz="6" w:space="0" w:color="auto"/>
        </w:pBdr>
        <w:tabs>
          <w:tab w:val="left" w:pos="8370"/>
        </w:tabs>
        <w:spacing w:before="100" w:after="100"/>
        <w:jc w:val="both"/>
        <w:rPr>
          <w:sz w:val="2"/>
          <w:szCs w:val="2"/>
        </w:rPr>
      </w:pPr>
    </w:p>
    <w:p w14:paraId="6C775003" w14:textId="77777777" w:rsidR="00B74BAE" w:rsidRDefault="00B74BAE">
      <w:pPr>
        <w:pStyle w:val="ConsPlusNormal"/>
        <w:pBdr>
          <w:top w:val="single" w:sz="6" w:space="0" w:color="auto"/>
        </w:pBdr>
        <w:spacing w:before="100" w:after="100"/>
        <w:jc w:val="both"/>
        <w:rPr>
          <w:sz w:val="2"/>
          <w:szCs w:val="2"/>
        </w:rPr>
      </w:pPr>
    </w:p>
    <w:p w14:paraId="38457236" w14:textId="77777777" w:rsidR="00B74BAE" w:rsidRDefault="00B74BAE">
      <w:pPr>
        <w:pStyle w:val="ConsPlusNormal"/>
        <w:pBdr>
          <w:top w:val="single" w:sz="6" w:space="0" w:color="auto"/>
        </w:pBdr>
        <w:spacing w:before="100" w:after="100"/>
        <w:jc w:val="both"/>
        <w:rPr>
          <w:sz w:val="2"/>
          <w:szCs w:val="2"/>
        </w:rPr>
      </w:pPr>
    </w:p>
    <w:p w14:paraId="5B3B437A" w14:textId="77777777" w:rsidR="00B74BAE" w:rsidRDefault="00B74BAE" w:rsidP="00B74BAE">
      <w:pPr>
        <w:pStyle w:val="1"/>
        <w:spacing w:after="31"/>
        <w:ind w:left="652" w:right="713"/>
      </w:pPr>
      <w:r>
        <w:t xml:space="preserve">Форма заявления о предоставлении муниципальной услуги  </w:t>
      </w:r>
    </w:p>
    <w:p w14:paraId="0B989290" w14:textId="77777777" w:rsidR="00B74BAE" w:rsidRDefault="00B74BAE" w:rsidP="00B74BAE">
      <w:pPr>
        <w:spacing w:after="0"/>
        <w:ind w:right="15"/>
        <w:jc w:val="right"/>
      </w:pPr>
      <w:r>
        <w:rPr>
          <w:rFonts w:ascii="Times New Roman" w:hAnsi="Times New Roman"/>
        </w:rPr>
        <w:t xml:space="preserve"> </w:t>
      </w:r>
    </w:p>
    <w:p w14:paraId="773B5FB9" w14:textId="77777777" w:rsidR="00B74BAE" w:rsidRDefault="00B74BAE" w:rsidP="00B74BAE">
      <w:pPr>
        <w:spacing w:after="10" w:line="248" w:lineRule="auto"/>
        <w:ind w:left="3453" w:right="56" w:hanging="10"/>
        <w:jc w:val="right"/>
      </w:pPr>
      <w:r>
        <w:rPr>
          <w:rFonts w:ascii="Times New Roman" w:hAnsi="Times New Roman"/>
        </w:rPr>
        <w:t xml:space="preserve">кому: ___________________________________ </w:t>
      </w:r>
    </w:p>
    <w:p w14:paraId="3BD42C00" w14:textId="77777777" w:rsidR="00B74BAE" w:rsidRDefault="00B74BAE" w:rsidP="00B74BAE">
      <w:pPr>
        <w:spacing w:after="10" w:line="248" w:lineRule="auto"/>
        <w:ind w:left="3453" w:right="56" w:hanging="10"/>
        <w:jc w:val="right"/>
      </w:pPr>
      <w:r>
        <w:rPr>
          <w:rFonts w:ascii="Times New Roman" w:hAnsi="Times New Roman"/>
        </w:rPr>
        <w:t xml:space="preserve">___________________________________ </w:t>
      </w:r>
    </w:p>
    <w:p w14:paraId="55A8D623" w14:textId="32B2135F" w:rsidR="00B74BAE" w:rsidRDefault="007B0886" w:rsidP="00B74BAE">
      <w:pPr>
        <w:spacing w:after="1" w:line="237" w:lineRule="auto"/>
        <w:ind w:left="5936" w:hanging="1342"/>
      </w:pPr>
      <w:r>
        <w:rPr>
          <w:rFonts w:ascii="Times New Roman" w:hAnsi="Times New Roman"/>
        </w:rPr>
        <w:t xml:space="preserve">                 </w:t>
      </w:r>
      <w:r w:rsidR="00B74BAE">
        <w:rPr>
          <w:rFonts w:ascii="Times New Roman" w:hAnsi="Times New Roman"/>
        </w:rPr>
        <w:t>(</w:t>
      </w:r>
      <w:r w:rsidR="00B74BAE">
        <w:rPr>
          <w:rFonts w:ascii="Times New Roman" w:hAnsi="Times New Roman"/>
          <w:i/>
        </w:rPr>
        <w:t>наименование уполномоченного органа исполнительной  власти субъекта Российской Федерации</w:t>
      </w:r>
      <w:r w:rsidR="00B74BAE">
        <w:rPr>
          <w:rFonts w:ascii="Times New Roman" w:hAnsi="Times New Roman"/>
        </w:rPr>
        <w:t xml:space="preserve"> </w:t>
      </w:r>
      <w:r w:rsidR="00B74BAE">
        <w:rPr>
          <w:rFonts w:ascii="Times New Roman" w:hAnsi="Times New Roman"/>
          <w:i/>
        </w:rPr>
        <w:t>или органа местного самоуправления</w:t>
      </w:r>
      <w:r w:rsidR="00B74BAE">
        <w:rPr>
          <w:rFonts w:ascii="Times New Roman" w:hAnsi="Times New Roman"/>
        </w:rPr>
        <w:t xml:space="preserve">) от кого: _____________________________ </w:t>
      </w:r>
    </w:p>
    <w:p w14:paraId="492BEA43" w14:textId="77777777" w:rsidR="00B74BAE" w:rsidRDefault="00B74BAE" w:rsidP="00B74BAE">
      <w:pPr>
        <w:spacing w:after="10" w:line="248" w:lineRule="auto"/>
        <w:ind w:left="3453" w:right="56" w:hanging="10"/>
        <w:jc w:val="right"/>
      </w:pPr>
      <w:r>
        <w:rPr>
          <w:rFonts w:ascii="Times New Roman" w:hAnsi="Times New Roman"/>
        </w:rPr>
        <w:t xml:space="preserve">___________________________________ </w:t>
      </w:r>
    </w:p>
    <w:p w14:paraId="34C6D53F" w14:textId="77777777" w:rsidR="00B74BAE" w:rsidRDefault="00B74BAE" w:rsidP="00B74BAE">
      <w:pPr>
        <w:spacing w:after="0"/>
        <w:ind w:left="10" w:right="56" w:hanging="10"/>
        <w:jc w:val="right"/>
      </w:pPr>
      <w:r>
        <w:rPr>
          <w:rFonts w:ascii="Times New Roman" w:hAnsi="Times New Roman"/>
          <w:i/>
        </w:rPr>
        <w:t>(полное наименование, ИНН, ОГРН юридического лица)</w:t>
      </w:r>
      <w:r>
        <w:rPr>
          <w:rFonts w:ascii="Times New Roman" w:hAnsi="Times New Roman"/>
        </w:rPr>
        <w:t xml:space="preserve"> </w:t>
      </w:r>
    </w:p>
    <w:p w14:paraId="4AEFA19C" w14:textId="77777777" w:rsidR="00B74BAE" w:rsidRDefault="00B74BAE" w:rsidP="00B74BAE">
      <w:pPr>
        <w:spacing w:after="10" w:line="248" w:lineRule="auto"/>
        <w:ind w:left="3453" w:right="56" w:hanging="10"/>
        <w:jc w:val="right"/>
      </w:pPr>
      <w:r>
        <w:rPr>
          <w:rFonts w:ascii="Times New Roman" w:hAnsi="Times New Roman"/>
        </w:rPr>
        <w:t xml:space="preserve">___________________________________ </w:t>
      </w:r>
    </w:p>
    <w:p w14:paraId="6617C1B3" w14:textId="77777777" w:rsidR="00B74BAE" w:rsidRDefault="00B74BAE" w:rsidP="00B74BAE">
      <w:pPr>
        <w:spacing w:after="0"/>
        <w:ind w:left="10" w:right="56" w:hanging="10"/>
        <w:jc w:val="right"/>
      </w:pPr>
      <w:r>
        <w:rPr>
          <w:rFonts w:ascii="Times New Roman" w:hAnsi="Times New Roman"/>
          <w:i/>
        </w:rPr>
        <w:t>(контактный телефон, электронная почта, почтовый адрес)</w:t>
      </w:r>
      <w:r>
        <w:rPr>
          <w:rFonts w:ascii="Times New Roman" w:hAnsi="Times New Roman"/>
        </w:rPr>
        <w:t xml:space="preserve"> </w:t>
      </w:r>
    </w:p>
    <w:p w14:paraId="386EDCAD" w14:textId="77777777" w:rsidR="00B74BAE" w:rsidRDefault="00B74BAE" w:rsidP="00B74BAE">
      <w:pPr>
        <w:spacing w:after="10" w:line="248" w:lineRule="auto"/>
        <w:ind w:left="3453" w:right="56" w:hanging="10"/>
        <w:jc w:val="right"/>
      </w:pPr>
      <w:r>
        <w:rPr>
          <w:rFonts w:ascii="Times New Roman" w:hAnsi="Times New Roman"/>
        </w:rPr>
        <w:t xml:space="preserve">___________________________________ </w:t>
      </w:r>
    </w:p>
    <w:p w14:paraId="10149ADD" w14:textId="77777777" w:rsidR="00B74BAE" w:rsidRDefault="00B74BAE" w:rsidP="00B74BAE">
      <w:pPr>
        <w:spacing w:after="1" w:line="237" w:lineRule="auto"/>
        <w:ind w:left="5333" w:hanging="314"/>
      </w:pPr>
      <w:r>
        <w:rPr>
          <w:rFonts w:ascii="Times New Roman" w:hAnsi="Times New Roman"/>
          <w:i/>
        </w:rPr>
        <w:t xml:space="preserve">(фамилия, имя, отчество (последнее - при наличии),  данные документа, удостоверяющего личность,  </w:t>
      </w:r>
    </w:p>
    <w:p w14:paraId="0185C4BD" w14:textId="77777777" w:rsidR="00B74BAE" w:rsidRDefault="00B74BAE" w:rsidP="00B74BAE">
      <w:pPr>
        <w:spacing w:after="0"/>
        <w:ind w:left="10" w:right="56" w:hanging="10"/>
        <w:jc w:val="right"/>
      </w:pPr>
      <w:r>
        <w:rPr>
          <w:rFonts w:ascii="Times New Roman" w:hAnsi="Times New Roman"/>
          <w:i/>
        </w:rPr>
        <w:t>контактный телефон, адрес электронной почты уполномоченного лица)</w:t>
      </w:r>
      <w:r>
        <w:rPr>
          <w:rFonts w:ascii="Times New Roman" w:hAnsi="Times New Roman"/>
        </w:rPr>
        <w:t xml:space="preserve"> </w:t>
      </w:r>
    </w:p>
    <w:p w14:paraId="03D93FD6" w14:textId="77777777" w:rsidR="00B74BAE" w:rsidRDefault="00B74BAE" w:rsidP="00B74BAE">
      <w:pPr>
        <w:spacing w:after="10" w:line="248" w:lineRule="auto"/>
        <w:ind w:left="3453" w:right="56" w:hanging="10"/>
        <w:jc w:val="right"/>
      </w:pPr>
      <w:r>
        <w:rPr>
          <w:rFonts w:ascii="Times New Roman" w:hAnsi="Times New Roman"/>
        </w:rPr>
        <w:t xml:space="preserve">_________________________________________ </w:t>
      </w:r>
    </w:p>
    <w:p w14:paraId="4072988F" w14:textId="77777777" w:rsidR="00B74BAE" w:rsidRDefault="00B74BAE" w:rsidP="00B74BAE">
      <w:pPr>
        <w:spacing w:after="0"/>
        <w:ind w:left="10" w:right="56" w:hanging="10"/>
        <w:jc w:val="right"/>
      </w:pPr>
      <w:r>
        <w:rPr>
          <w:rFonts w:ascii="Times New Roman" w:hAnsi="Times New Roman"/>
          <w:i/>
        </w:rPr>
        <w:t xml:space="preserve">                         (данные представителя заявителя)</w:t>
      </w:r>
      <w:r>
        <w:rPr>
          <w:rFonts w:ascii="Times New Roman" w:hAnsi="Times New Roman"/>
        </w:rPr>
        <w:t xml:space="preserve"> </w:t>
      </w:r>
    </w:p>
    <w:p w14:paraId="0753848C" w14:textId="77777777" w:rsidR="00B74BAE" w:rsidRDefault="00B74BAE" w:rsidP="00B74BAE">
      <w:pPr>
        <w:spacing w:after="0"/>
        <w:ind w:right="15"/>
        <w:jc w:val="right"/>
      </w:pPr>
      <w:r>
        <w:rPr>
          <w:rFonts w:ascii="Times New Roman" w:hAnsi="Times New Roman"/>
        </w:rPr>
        <w:t xml:space="preserve"> </w:t>
      </w:r>
    </w:p>
    <w:p w14:paraId="2A1093E0" w14:textId="77777777" w:rsidR="00B74BAE" w:rsidRDefault="00B74BAE" w:rsidP="00B74BAE">
      <w:pPr>
        <w:pStyle w:val="1"/>
        <w:ind w:left="652" w:right="713"/>
      </w:pPr>
      <w:r>
        <w:t>ЗАЯВЛЕНИЕ</w:t>
      </w:r>
      <w:r>
        <w:rPr>
          <w:b w:val="0"/>
        </w:rPr>
        <w:t xml:space="preserve"> </w:t>
      </w:r>
    </w:p>
    <w:p w14:paraId="5905C7DF" w14:textId="749DEFC9" w:rsidR="00B74BAE" w:rsidRDefault="00B74BAE" w:rsidP="007B0886">
      <w:pPr>
        <w:spacing w:after="0" w:line="248" w:lineRule="auto"/>
        <w:ind w:left="117" w:hanging="10"/>
        <w:jc w:val="center"/>
      </w:pPr>
      <w:r>
        <w:rPr>
          <w:rFonts w:ascii="Times New Roman" w:hAnsi="Times New Roman"/>
          <w:b/>
        </w:rPr>
        <w:t>о переводе жилого помещения в нежилое помещение и нежилого помещения в жилое помещение</w:t>
      </w:r>
    </w:p>
    <w:p w14:paraId="4DD1AB80" w14:textId="77777777" w:rsidR="00B74BAE" w:rsidRDefault="00B74BAE" w:rsidP="00B74BAE">
      <w:pPr>
        <w:spacing w:after="0"/>
        <w:ind w:right="15"/>
        <w:jc w:val="center"/>
      </w:pPr>
      <w:r>
        <w:rPr>
          <w:rFonts w:ascii="Times New Roman" w:hAnsi="Times New Roman"/>
        </w:rPr>
        <w:t xml:space="preserve"> </w:t>
      </w:r>
    </w:p>
    <w:p w14:paraId="7FAD2024" w14:textId="20F34365" w:rsidR="00B74BAE" w:rsidRDefault="00B74BAE" w:rsidP="00B74BAE">
      <w:pPr>
        <w:spacing w:after="0"/>
        <w:ind w:right="15"/>
        <w:jc w:val="right"/>
      </w:pPr>
    </w:p>
    <w:p w14:paraId="2FB712B2" w14:textId="77777777" w:rsidR="00B74BAE" w:rsidRDefault="00B74BAE" w:rsidP="007B0886">
      <w:pPr>
        <w:spacing w:after="21"/>
        <w:ind w:right="15"/>
        <w:jc w:val="right"/>
      </w:pPr>
      <w:r>
        <w:rPr>
          <w:rFonts w:ascii="Times New Roman" w:hAnsi="Times New Roman"/>
        </w:rPr>
        <w:t xml:space="preserve"> </w:t>
      </w:r>
    </w:p>
    <w:p w14:paraId="1D54F5D5" w14:textId="77777777" w:rsidR="00B74BAE" w:rsidRDefault="00B74BAE" w:rsidP="007B0886">
      <w:pPr>
        <w:spacing w:after="14" w:line="248" w:lineRule="auto"/>
        <w:ind w:right="15"/>
        <w:jc w:val="both"/>
      </w:pPr>
      <w:r>
        <w:rPr>
          <w:rFonts w:ascii="Times New Roman" w:hAnsi="Times New Roman"/>
        </w:rPr>
        <w:t xml:space="preserve">        Прошу предоставить </w:t>
      </w:r>
      <w:r w:rsidR="00941EBB">
        <w:rPr>
          <w:rFonts w:ascii="Times New Roman" w:hAnsi="Times New Roman"/>
        </w:rPr>
        <w:t xml:space="preserve">муниципальную </w:t>
      </w:r>
      <w:r>
        <w:rPr>
          <w:rFonts w:ascii="Times New Roman" w:hAnsi="Times New Roman"/>
        </w:rPr>
        <w:t xml:space="preserve">услугу </w:t>
      </w:r>
    </w:p>
    <w:p w14:paraId="5F67A493" w14:textId="45D0E199" w:rsidR="00B74BAE" w:rsidRDefault="00B74BAE" w:rsidP="007B0886">
      <w:pPr>
        <w:spacing w:after="14" w:line="248" w:lineRule="auto"/>
        <w:ind w:right="15"/>
        <w:jc w:val="both"/>
      </w:pPr>
      <w:r>
        <w:rPr>
          <w:rFonts w:ascii="Times New Roman" w:hAnsi="Times New Roman"/>
        </w:rPr>
        <w:t>______________________________________________</w:t>
      </w:r>
      <w:r w:rsidR="007B0886">
        <w:rPr>
          <w:rFonts w:ascii="Times New Roman" w:hAnsi="Times New Roman"/>
        </w:rPr>
        <w:t>_____________в отношении помещения, н</w:t>
      </w:r>
      <w:r>
        <w:rPr>
          <w:rFonts w:ascii="Times New Roman" w:hAnsi="Times New Roman"/>
        </w:rPr>
        <w:t xml:space="preserve">аходящегося в собственности________________________________________________________ </w:t>
      </w:r>
    </w:p>
    <w:p w14:paraId="2F6D2F6B" w14:textId="77777777" w:rsidR="007B0886" w:rsidRDefault="00B74BAE" w:rsidP="007B0886">
      <w:pPr>
        <w:spacing w:after="0"/>
        <w:ind w:right="15"/>
        <w:jc w:val="both"/>
        <w:rPr>
          <w:rFonts w:ascii="Times New Roman" w:hAnsi="Times New Roman"/>
        </w:rPr>
      </w:pPr>
      <w:r>
        <w:rPr>
          <w:rFonts w:ascii="Times New Roman" w:hAnsi="Times New Roman"/>
        </w:rPr>
        <w:t xml:space="preserve"> (для физических лиц/индивидуальных предпринимателей: ФИО,  документ, удостоверяющий личность: вид документа   </w:t>
      </w:r>
      <w:r>
        <w:rPr>
          <w:rFonts w:ascii="Times New Roman" w:hAnsi="Times New Roman"/>
          <w:u w:val="single" w:color="000000"/>
        </w:rPr>
        <w:t xml:space="preserve">паспорт, </w:t>
      </w:r>
      <w:r>
        <w:rPr>
          <w:rFonts w:ascii="Times New Roman" w:hAnsi="Times New Roman"/>
        </w:rPr>
        <w:t>ИНН, СНИЛС, ОГРНИП (для индивидуальных предпринимателей), для юридических лиц: полное наименование юридического лица, ОГРН, ИНН расположенного по адресу:</w:t>
      </w:r>
      <w:r w:rsidR="007B0886">
        <w:rPr>
          <w:rFonts w:ascii="Times New Roman" w:hAnsi="Times New Roman"/>
        </w:rPr>
        <w:t xml:space="preserve"> ________</w:t>
      </w:r>
      <w:r>
        <w:rPr>
          <w:rFonts w:ascii="Times New Roman" w:hAnsi="Times New Roman"/>
        </w:rPr>
        <w:t>____________________________________________</w:t>
      </w:r>
      <w:r w:rsidR="007B0886">
        <w:rPr>
          <w:rFonts w:ascii="Times New Roman" w:hAnsi="Times New Roman"/>
        </w:rPr>
        <w:t xml:space="preserve"> _________________________________________________________________</w:t>
      </w:r>
      <w:r>
        <w:rPr>
          <w:rFonts w:ascii="Times New Roman" w:hAnsi="Times New Roman"/>
        </w:rPr>
        <w:t xml:space="preserve">_________________ </w:t>
      </w:r>
      <w:r w:rsidR="007B0886">
        <w:rPr>
          <w:rFonts w:ascii="Times New Roman" w:hAnsi="Times New Roman"/>
        </w:rPr>
        <w:t xml:space="preserve">                  </w:t>
      </w:r>
    </w:p>
    <w:p w14:paraId="6DEECDEF" w14:textId="233B2B5C" w:rsidR="00B74BAE" w:rsidRDefault="007B0886" w:rsidP="007B0886">
      <w:pPr>
        <w:spacing w:after="0"/>
        <w:ind w:right="15"/>
        <w:jc w:val="both"/>
      </w:pPr>
      <w:r>
        <w:rPr>
          <w:rFonts w:ascii="Times New Roman" w:hAnsi="Times New Roman"/>
        </w:rPr>
        <w:t xml:space="preserve">                                  </w:t>
      </w:r>
      <w:r w:rsidR="00B74BAE">
        <w:rPr>
          <w:rFonts w:ascii="Times New Roman" w:hAnsi="Times New Roman"/>
        </w:rPr>
        <w:t xml:space="preserve">(город, улица, проспект, проезд, переулок, шоссе) </w:t>
      </w:r>
    </w:p>
    <w:p w14:paraId="7D5F2FA6" w14:textId="77777777" w:rsidR="00B74BAE" w:rsidRDefault="00B74BAE" w:rsidP="007B0886">
      <w:pPr>
        <w:tabs>
          <w:tab w:val="center" w:pos="5436"/>
          <w:tab w:val="center" w:pos="9492"/>
        </w:tabs>
        <w:spacing w:after="14" w:line="248" w:lineRule="auto"/>
        <w:ind w:right="15"/>
      </w:pPr>
      <w:r>
        <w:rPr>
          <w:rFonts w:ascii="Times New Roman" w:hAnsi="Times New Roman"/>
        </w:rPr>
        <w:t xml:space="preserve"> </w:t>
      </w:r>
      <w:r>
        <w:rPr>
          <w:rFonts w:ascii="Times New Roman" w:hAnsi="Times New Roman"/>
        </w:rPr>
        <w:tab/>
        <w:t xml:space="preserve">,  </w:t>
      </w:r>
      <w:r>
        <w:rPr>
          <w:rFonts w:ascii="Times New Roman" w:hAnsi="Times New Roman"/>
        </w:rPr>
        <w:tab/>
        <w:t xml:space="preserve">, </w:t>
      </w:r>
    </w:p>
    <w:p w14:paraId="087C4A00" w14:textId="77777777" w:rsidR="00EB0930" w:rsidRDefault="00EB0930" w:rsidP="007B0886">
      <w:pPr>
        <w:spacing w:after="53"/>
        <w:ind w:right="15"/>
      </w:pPr>
    </w:p>
    <w:p w14:paraId="232F9567" w14:textId="77777777" w:rsidR="00EB0930" w:rsidRDefault="00EB0930" w:rsidP="007B0886">
      <w:pPr>
        <w:spacing w:after="53"/>
        <w:ind w:right="15"/>
      </w:pPr>
    </w:p>
    <w:p w14:paraId="47B3EDD0" w14:textId="2DA42C21" w:rsidR="00B74BAE" w:rsidRDefault="00C95A23" w:rsidP="007B0886">
      <w:pPr>
        <w:spacing w:after="53"/>
        <w:ind w:right="15"/>
      </w:pPr>
      <w:r>
        <w:rPr>
          <w:noProof/>
        </w:rPr>
        <mc:AlternateContent>
          <mc:Choice Requires="wpg">
            <w:drawing>
              <wp:inline distT="0" distB="0" distL="0" distR="0" wp14:anchorId="0B7CB9C0" wp14:editId="5052831A">
                <wp:extent cx="5971240" cy="369800"/>
                <wp:effectExtent l="0" t="0" r="0" b="11430"/>
                <wp:docPr id="17" name="Group 247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1240" cy="369800"/>
                          <a:chOff x="0" y="0"/>
                          <a:chExt cx="59505" cy="3699"/>
                        </a:xfrm>
                      </wpg:grpSpPr>
                      <wps:wsp>
                        <wps:cNvPr id="18" name="Shape 32358"/>
                        <wps:cNvSpPr>
                          <a:spLocks/>
                        </wps:cNvSpPr>
                        <wps:spPr bwMode="auto">
                          <a:xfrm>
                            <a:off x="0" y="0"/>
                            <a:ext cx="33747" cy="91"/>
                          </a:xfrm>
                          <a:custGeom>
                            <a:avLst/>
                            <a:gdLst>
                              <a:gd name="T0" fmla="*/ 0 w 3374771"/>
                              <a:gd name="T1" fmla="*/ 0 h 9144"/>
                              <a:gd name="T2" fmla="*/ 3374771 w 3374771"/>
                              <a:gd name="T3" fmla="*/ 0 h 9144"/>
                              <a:gd name="T4" fmla="*/ 3374771 w 3374771"/>
                              <a:gd name="T5" fmla="*/ 9144 h 9144"/>
                              <a:gd name="T6" fmla="*/ 0 w 3374771"/>
                              <a:gd name="T7" fmla="*/ 9144 h 9144"/>
                              <a:gd name="T8" fmla="*/ 0 w 3374771"/>
                              <a:gd name="T9" fmla="*/ 0 h 9144"/>
                              <a:gd name="T10" fmla="*/ 0 w 3374771"/>
                              <a:gd name="T11" fmla="*/ 0 h 9144"/>
                              <a:gd name="T12" fmla="*/ 3374771 w 3374771"/>
                              <a:gd name="T13" fmla="*/ 9144 h 9144"/>
                            </a:gdLst>
                            <a:ahLst/>
                            <a:cxnLst>
                              <a:cxn ang="0">
                                <a:pos x="T0" y="T1"/>
                              </a:cxn>
                              <a:cxn ang="0">
                                <a:pos x="T2" y="T3"/>
                              </a:cxn>
                              <a:cxn ang="0">
                                <a:pos x="T4" y="T5"/>
                              </a:cxn>
                              <a:cxn ang="0">
                                <a:pos x="T6" y="T7"/>
                              </a:cxn>
                              <a:cxn ang="0">
                                <a:pos x="T8" y="T9"/>
                              </a:cxn>
                            </a:cxnLst>
                            <a:rect l="T10" t="T11" r="T12" b="T13"/>
                            <a:pathLst>
                              <a:path w="3374771" h="9144">
                                <a:moveTo>
                                  <a:pt x="0" y="0"/>
                                </a:moveTo>
                                <a:lnTo>
                                  <a:pt x="3374771" y="0"/>
                                </a:lnTo>
                                <a:lnTo>
                                  <a:pt x="3374771"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9" name="Shape 32359"/>
                        <wps:cNvSpPr>
                          <a:spLocks/>
                        </wps:cNvSpPr>
                        <wps:spPr bwMode="auto">
                          <a:xfrm>
                            <a:off x="35164" y="0"/>
                            <a:ext cx="24341" cy="91"/>
                          </a:xfrm>
                          <a:custGeom>
                            <a:avLst/>
                            <a:gdLst>
                              <a:gd name="T0" fmla="*/ 0 w 2434082"/>
                              <a:gd name="T1" fmla="*/ 0 h 9144"/>
                              <a:gd name="T2" fmla="*/ 2434082 w 2434082"/>
                              <a:gd name="T3" fmla="*/ 0 h 9144"/>
                              <a:gd name="T4" fmla="*/ 2434082 w 2434082"/>
                              <a:gd name="T5" fmla="*/ 9144 h 9144"/>
                              <a:gd name="T6" fmla="*/ 0 w 2434082"/>
                              <a:gd name="T7" fmla="*/ 9144 h 9144"/>
                              <a:gd name="T8" fmla="*/ 0 w 2434082"/>
                              <a:gd name="T9" fmla="*/ 0 h 9144"/>
                              <a:gd name="T10" fmla="*/ 0 w 2434082"/>
                              <a:gd name="T11" fmla="*/ 0 h 9144"/>
                              <a:gd name="T12" fmla="*/ 2434082 w 2434082"/>
                              <a:gd name="T13" fmla="*/ 9144 h 9144"/>
                            </a:gdLst>
                            <a:ahLst/>
                            <a:cxnLst>
                              <a:cxn ang="0">
                                <a:pos x="T0" y="T1"/>
                              </a:cxn>
                              <a:cxn ang="0">
                                <a:pos x="T2" y="T3"/>
                              </a:cxn>
                              <a:cxn ang="0">
                                <a:pos x="T4" y="T5"/>
                              </a:cxn>
                              <a:cxn ang="0">
                                <a:pos x="T6" y="T7"/>
                              </a:cxn>
                              <a:cxn ang="0">
                                <a:pos x="T8" y="T9"/>
                              </a:cxn>
                            </a:cxnLst>
                            <a:rect l="T10" t="T11" r="T12" b="T13"/>
                            <a:pathLst>
                              <a:path w="2434082" h="9144">
                                <a:moveTo>
                                  <a:pt x="0" y="0"/>
                                </a:moveTo>
                                <a:lnTo>
                                  <a:pt x="2434082" y="0"/>
                                </a:lnTo>
                                <a:lnTo>
                                  <a:pt x="2434082"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0" name="Rectangle 24366"/>
                        <wps:cNvSpPr>
                          <a:spLocks noChangeArrowheads="1"/>
                        </wps:cNvSpPr>
                        <wps:spPr bwMode="auto">
                          <a:xfrm>
                            <a:off x="22207" y="384"/>
                            <a:ext cx="621"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2A15DC" w14:textId="77777777" w:rsidR="00071E81" w:rsidRDefault="00071E81" w:rsidP="00B74BAE">
                              <w:r>
                                <w:rPr>
                                  <w:rFonts w:ascii="Times New Roman" w:hAnsi="Times New Roman"/>
                                </w:rPr>
                                <w:t>(</w:t>
                              </w:r>
                            </w:p>
                          </w:txbxContent>
                        </wps:txbx>
                        <wps:bodyPr rot="0" vert="horz" wrap="square" lIns="0" tIns="0" rIns="0" bIns="0" anchor="t" anchorCtr="0" upright="1">
                          <a:noAutofit/>
                        </wps:bodyPr>
                      </wps:wsp>
                      <wps:wsp>
                        <wps:cNvPr id="21" name="Rectangle 24368"/>
                        <wps:cNvSpPr>
                          <a:spLocks noChangeArrowheads="1"/>
                        </wps:cNvSpPr>
                        <wps:spPr bwMode="auto">
                          <a:xfrm>
                            <a:off x="22679" y="384"/>
                            <a:ext cx="23699"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1B2098" w14:textId="77777777" w:rsidR="00071E81" w:rsidRDefault="00071E81" w:rsidP="00B74BAE">
                              <w:r>
                                <w:rPr>
                                  <w:rFonts w:ascii="Times New Roman" w:hAnsi="Times New Roman"/>
                                </w:rPr>
                                <w:t>№ дома, № корпуса, строения</w:t>
                              </w:r>
                            </w:p>
                          </w:txbxContent>
                        </wps:txbx>
                        <wps:bodyPr rot="0" vert="horz" wrap="square" lIns="0" tIns="0" rIns="0" bIns="0" anchor="t" anchorCtr="0" upright="1">
                          <a:noAutofit/>
                        </wps:bodyPr>
                      </wps:wsp>
                      <wps:wsp>
                        <wps:cNvPr id="22" name="Rectangle 24367"/>
                        <wps:cNvSpPr>
                          <a:spLocks noChangeArrowheads="1"/>
                        </wps:cNvSpPr>
                        <wps:spPr bwMode="auto">
                          <a:xfrm>
                            <a:off x="40493" y="384"/>
                            <a:ext cx="621"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6210A2" w14:textId="77777777" w:rsidR="00071E81" w:rsidRDefault="00071E81" w:rsidP="00B74BAE">
                              <w:r>
                                <w:rPr>
                                  <w:rFonts w:ascii="Times New Roman" w:hAnsi="Times New Roman"/>
                                </w:rPr>
                                <w:t>)</w:t>
                              </w:r>
                            </w:p>
                          </w:txbxContent>
                        </wps:txbx>
                        <wps:bodyPr rot="0" vert="horz" wrap="square" lIns="0" tIns="0" rIns="0" bIns="0" anchor="t" anchorCtr="0" upright="1">
                          <a:noAutofit/>
                        </wps:bodyPr>
                      </wps:wsp>
                      <wps:wsp>
                        <wps:cNvPr id="23" name="Rectangle 638"/>
                        <wps:cNvSpPr>
                          <a:spLocks noChangeArrowheads="1"/>
                        </wps:cNvSpPr>
                        <wps:spPr bwMode="auto">
                          <a:xfrm>
                            <a:off x="40970" y="384"/>
                            <a:ext cx="467"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1266DD" w14:textId="77777777" w:rsidR="00071E81" w:rsidRDefault="00071E81" w:rsidP="00B74BAE">
                              <w:r>
                                <w:rPr>
                                  <w:rFonts w:ascii="Times New Roman" w:hAnsi="Times New Roman"/>
                                </w:rPr>
                                <w:t xml:space="preserve"> </w:t>
                              </w:r>
                            </w:p>
                          </w:txbxContent>
                        </wps:txbx>
                        <wps:bodyPr rot="0" vert="horz" wrap="square" lIns="0" tIns="0" rIns="0" bIns="0" anchor="t" anchorCtr="0" upright="1">
                          <a:noAutofit/>
                        </wps:bodyPr>
                      </wps:wsp>
                      <wps:wsp>
                        <wps:cNvPr id="24" name="Rectangle 639"/>
                        <wps:cNvSpPr>
                          <a:spLocks noChangeArrowheads="1"/>
                        </wps:cNvSpPr>
                        <wps:spPr bwMode="auto">
                          <a:xfrm>
                            <a:off x="7086"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236B0A" w14:textId="77777777" w:rsidR="00071E81" w:rsidRDefault="00071E81" w:rsidP="00B74BAE">
                              <w:r>
                                <w:rPr>
                                  <w:rFonts w:ascii="Times New Roman" w:hAnsi="Times New Roman"/>
                                </w:rPr>
                                <w:t xml:space="preserve"> </w:t>
                              </w:r>
                            </w:p>
                          </w:txbxContent>
                        </wps:txbx>
                        <wps:bodyPr rot="0" vert="horz" wrap="square" lIns="0" tIns="0" rIns="0" bIns="0" anchor="t" anchorCtr="0" upright="1">
                          <a:noAutofit/>
                        </wps:bodyPr>
                      </wps:wsp>
                      <wps:wsp>
                        <wps:cNvPr id="25" name="Rectangle 640"/>
                        <wps:cNvSpPr>
                          <a:spLocks noChangeArrowheads="1"/>
                        </wps:cNvSpPr>
                        <wps:spPr bwMode="auto">
                          <a:xfrm>
                            <a:off x="14782"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2824AB" w14:textId="77777777" w:rsidR="00071E81" w:rsidRDefault="00071E81" w:rsidP="00B74BAE">
                              <w:r>
                                <w:rPr>
                                  <w:rFonts w:ascii="Times New Roman" w:hAnsi="Times New Roman"/>
                                </w:rPr>
                                <w:t>,</w:t>
                              </w:r>
                            </w:p>
                          </w:txbxContent>
                        </wps:txbx>
                        <wps:bodyPr rot="0" vert="horz" wrap="square" lIns="0" tIns="0" rIns="0" bIns="0" anchor="t" anchorCtr="0" upright="1">
                          <a:noAutofit/>
                        </wps:bodyPr>
                      </wps:wsp>
                      <wps:wsp>
                        <wps:cNvPr id="26" name="Rectangle 641"/>
                        <wps:cNvSpPr>
                          <a:spLocks noChangeArrowheads="1"/>
                        </wps:cNvSpPr>
                        <wps:spPr bwMode="auto">
                          <a:xfrm>
                            <a:off x="15132" y="2003"/>
                            <a:ext cx="467"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EED461" w14:textId="77777777" w:rsidR="00071E81" w:rsidRDefault="00071E81" w:rsidP="00B74BAE">
                              <w:r>
                                <w:rPr>
                                  <w:rFonts w:ascii="Times New Roman" w:hAnsi="Times New Roman"/>
                                </w:rPr>
                                <w:t xml:space="preserve"> </w:t>
                              </w:r>
                            </w:p>
                          </w:txbxContent>
                        </wps:txbx>
                        <wps:bodyPr rot="0" vert="horz" wrap="square" lIns="0" tIns="0" rIns="0" bIns="0" anchor="t" anchorCtr="0" upright="1">
                          <a:noAutofit/>
                        </wps:bodyPr>
                      </wps:wsp>
                      <wps:wsp>
                        <wps:cNvPr id="27" name="Rectangle 642"/>
                        <wps:cNvSpPr>
                          <a:spLocks noChangeArrowheads="1"/>
                        </wps:cNvSpPr>
                        <wps:spPr bwMode="auto">
                          <a:xfrm>
                            <a:off x="28669"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88D039" w14:textId="77777777" w:rsidR="00071E81" w:rsidRDefault="00071E81" w:rsidP="00B74BAE">
                              <w:r>
                                <w:rPr>
                                  <w:rFonts w:ascii="Times New Roman" w:hAnsi="Times New Roman"/>
                                </w:rPr>
                                <w:t xml:space="preserve"> </w:t>
                              </w:r>
                            </w:p>
                          </w:txbxContent>
                        </wps:txbx>
                        <wps:bodyPr rot="0" vert="horz" wrap="square" lIns="0" tIns="0" rIns="0" bIns="0" anchor="t" anchorCtr="0" upright="1">
                          <a:noAutofit/>
                        </wps:bodyPr>
                      </wps:wsp>
                      <wps:wsp>
                        <wps:cNvPr id="28" name="Rectangle 643"/>
                        <wps:cNvSpPr>
                          <a:spLocks noChangeArrowheads="1"/>
                        </wps:cNvSpPr>
                        <wps:spPr bwMode="auto">
                          <a:xfrm>
                            <a:off x="42418"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A2C39A" w14:textId="77777777" w:rsidR="00071E81" w:rsidRDefault="00071E81" w:rsidP="00B74BAE">
                              <w:r>
                                <w:rPr>
                                  <w:rFonts w:ascii="Times New Roman" w:hAnsi="Times New Roman"/>
                                </w:rPr>
                                <w:t>,</w:t>
                              </w:r>
                            </w:p>
                          </w:txbxContent>
                        </wps:txbx>
                        <wps:bodyPr rot="0" vert="horz" wrap="square" lIns="0" tIns="0" rIns="0" bIns="0" anchor="t" anchorCtr="0" upright="1">
                          <a:noAutofit/>
                        </wps:bodyPr>
                      </wps:wsp>
                      <wps:wsp>
                        <wps:cNvPr id="29" name="Rectangle 644"/>
                        <wps:cNvSpPr>
                          <a:spLocks noChangeArrowheads="1"/>
                        </wps:cNvSpPr>
                        <wps:spPr bwMode="auto">
                          <a:xfrm>
                            <a:off x="42882" y="2000"/>
                            <a:ext cx="14825" cy="13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EED2C9" w14:textId="77777777" w:rsidR="00071E81" w:rsidRDefault="00071E81" w:rsidP="00B74BAE">
                              <w:r>
                                <w:rPr>
                                  <w:rFonts w:ascii="Times New Roman" w:hAnsi="Times New Roman"/>
                                </w:rPr>
                                <w:t xml:space="preserve"> </w:t>
                              </w:r>
                            </w:p>
                          </w:txbxContent>
                        </wps:txbx>
                        <wps:bodyPr rot="0" vert="horz" wrap="square" lIns="0" tIns="0" rIns="0" bIns="0" anchor="t" anchorCtr="0" upright="1">
                          <a:noAutofit/>
                        </wps:bodyPr>
                      </wps:wsp>
                      <wps:wsp>
                        <wps:cNvPr id="30" name="Rectangle 645"/>
                        <wps:cNvSpPr>
                          <a:spLocks noChangeArrowheads="1"/>
                        </wps:cNvSpPr>
                        <wps:spPr bwMode="auto">
                          <a:xfrm>
                            <a:off x="51703"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290C6D" w14:textId="77777777" w:rsidR="00071E81" w:rsidRDefault="00071E81" w:rsidP="00B74BAE">
                              <w:r>
                                <w:rPr>
                                  <w:rFonts w:ascii="Times New Roman" w:hAnsi="Times New Roman"/>
                                </w:rPr>
                                <w:t xml:space="preserve"> </w:t>
                              </w:r>
                            </w:p>
                          </w:txbxContent>
                        </wps:txbx>
                        <wps:bodyPr rot="0" vert="horz" wrap="square" lIns="0" tIns="0" rIns="0" bIns="0" anchor="t" anchorCtr="0" upright="1">
                          <a:noAutofit/>
                        </wps:bodyPr>
                      </wps:wsp>
                      <wps:wsp>
                        <wps:cNvPr id="31" name="Shape 32360"/>
                        <wps:cNvSpPr>
                          <a:spLocks/>
                        </wps:cNvSpPr>
                        <wps:spPr bwMode="auto">
                          <a:xfrm>
                            <a:off x="91" y="3280"/>
                            <a:ext cx="14021" cy="91"/>
                          </a:xfrm>
                          <a:custGeom>
                            <a:avLst/>
                            <a:gdLst>
                              <a:gd name="T0" fmla="*/ 0 w 1402080"/>
                              <a:gd name="T1" fmla="*/ 0 h 9144"/>
                              <a:gd name="T2" fmla="*/ 1402080 w 1402080"/>
                              <a:gd name="T3" fmla="*/ 0 h 9144"/>
                              <a:gd name="T4" fmla="*/ 1402080 w 1402080"/>
                              <a:gd name="T5" fmla="*/ 9144 h 9144"/>
                              <a:gd name="T6" fmla="*/ 0 w 1402080"/>
                              <a:gd name="T7" fmla="*/ 9144 h 9144"/>
                              <a:gd name="T8" fmla="*/ 0 w 1402080"/>
                              <a:gd name="T9" fmla="*/ 0 h 9144"/>
                              <a:gd name="T10" fmla="*/ 0 w 1402080"/>
                              <a:gd name="T11" fmla="*/ 0 h 9144"/>
                              <a:gd name="T12" fmla="*/ 1402080 w 1402080"/>
                              <a:gd name="T13" fmla="*/ 9144 h 9144"/>
                            </a:gdLst>
                            <a:ahLst/>
                            <a:cxnLst>
                              <a:cxn ang="0">
                                <a:pos x="T0" y="T1"/>
                              </a:cxn>
                              <a:cxn ang="0">
                                <a:pos x="T2" y="T3"/>
                              </a:cxn>
                              <a:cxn ang="0">
                                <a:pos x="T4" y="T5"/>
                              </a:cxn>
                              <a:cxn ang="0">
                                <a:pos x="T6" y="T7"/>
                              </a:cxn>
                              <a:cxn ang="0">
                                <a:pos x="T8" y="T9"/>
                              </a:cxn>
                            </a:cxnLst>
                            <a:rect l="T10" t="T11" r="T12" b="T13"/>
                            <a:pathLst>
                              <a:path w="1402080" h="9144">
                                <a:moveTo>
                                  <a:pt x="0" y="0"/>
                                </a:moveTo>
                                <a:lnTo>
                                  <a:pt x="1402080" y="0"/>
                                </a:lnTo>
                                <a:lnTo>
                                  <a:pt x="140208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2" name="Shape 32361"/>
                        <wps:cNvSpPr>
                          <a:spLocks/>
                        </wps:cNvSpPr>
                        <wps:spPr bwMode="auto">
                          <a:xfrm>
                            <a:off x="14111" y="3280"/>
                            <a:ext cx="92"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3" name="Shape 32362"/>
                        <wps:cNvSpPr>
                          <a:spLocks/>
                        </wps:cNvSpPr>
                        <wps:spPr bwMode="auto">
                          <a:xfrm>
                            <a:off x="14172" y="3280"/>
                            <a:ext cx="1451" cy="91"/>
                          </a:xfrm>
                          <a:custGeom>
                            <a:avLst/>
                            <a:gdLst>
                              <a:gd name="T0" fmla="*/ 0 w 145085"/>
                              <a:gd name="T1" fmla="*/ 0 h 9144"/>
                              <a:gd name="T2" fmla="*/ 145085 w 145085"/>
                              <a:gd name="T3" fmla="*/ 0 h 9144"/>
                              <a:gd name="T4" fmla="*/ 145085 w 145085"/>
                              <a:gd name="T5" fmla="*/ 9144 h 9144"/>
                              <a:gd name="T6" fmla="*/ 0 w 145085"/>
                              <a:gd name="T7" fmla="*/ 9144 h 9144"/>
                              <a:gd name="T8" fmla="*/ 0 w 145085"/>
                              <a:gd name="T9" fmla="*/ 0 h 9144"/>
                              <a:gd name="T10" fmla="*/ 0 w 145085"/>
                              <a:gd name="T11" fmla="*/ 0 h 9144"/>
                              <a:gd name="T12" fmla="*/ 145085 w 145085"/>
                              <a:gd name="T13" fmla="*/ 9144 h 9144"/>
                            </a:gdLst>
                            <a:ahLst/>
                            <a:cxnLst>
                              <a:cxn ang="0">
                                <a:pos x="T0" y="T1"/>
                              </a:cxn>
                              <a:cxn ang="0">
                                <a:pos x="T2" y="T3"/>
                              </a:cxn>
                              <a:cxn ang="0">
                                <a:pos x="T4" y="T5"/>
                              </a:cxn>
                              <a:cxn ang="0">
                                <a:pos x="T6" y="T7"/>
                              </a:cxn>
                              <a:cxn ang="0">
                                <a:pos x="T8" y="T9"/>
                              </a:cxn>
                            </a:cxnLst>
                            <a:rect l="T10" t="T11" r="T12" b="T13"/>
                            <a:pathLst>
                              <a:path w="145085" h="9144">
                                <a:moveTo>
                                  <a:pt x="0" y="0"/>
                                </a:moveTo>
                                <a:lnTo>
                                  <a:pt x="145085" y="0"/>
                                </a:lnTo>
                                <a:lnTo>
                                  <a:pt x="145085"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4" name="Shape 32363"/>
                        <wps:cNvSpPr>
                          <a:spLocks/>
                        </wps:cNvSpPr>
                        <wps:spPr bwMode="auto">
                          <a:xfrm>
                            <a:off x="15624" y="3280"/>
                            <a:ext cx="91"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5" name="Shape 32364"/>
                        <wps:cNvSpPr>
                          <a:spLocks/>
                        </wps:cNvSpPr>
                        <wps:spPr bwMode="auto">
                          <a:xfrm>
                            <a:off x="15685" y="3280"/>
                            <a:ext cx="26063" cy="91"/>
                          </a:xfrm>
                          <a:custGeom>
                            <a:avLst/>
                            <a:gdLst>
                              <a:gd name="T0" fmla="*/ 0 w 2606294"/>
                              <a:gd name="T1" fmla="*/ 0 h 9144"/>
                              <a:gd name="T2" fmla="*/ 2606294 w 2606294"/>
                              <a:gd name="T3" fmla="*/ 0 h 9144"/>
                              <a:gd name="T4" fmla="*/ 2606294 w 2606294"/>
                              <a:gd name="T5" fmla="*/ 9144 h 9144"/>
                              <a:gd name="T6" fmla="*/ 0 w 2606294"/>
                              <a:gd name="T7" fmla="*/ 9144 h 9144"/>
                              <a:gd name="T8" fmla="*/ 0 w 2606294"/>
                              <a:gd name="T9" fmla="*/ 0 h 9144"/>
                              <a:gd name="T10" fmla="*/ 0 w 2606294"/>
                              <a:gd name="T11" fmla="*/ 0 h 9144"/>
                              <a:gd name="T12" fmla="*/ 2606294 w 2606294"/>
                              <a:gd name="T13" fmla="*/ 9144 h 9144"/>
                            </a:gdLst>
                            <a:ahLst/>
                            <a:cxnLst>
                              <a:cxn ang="0">
                                <a:pos x="T0" y="T1"/>
                              </a:cxn>
                              <a:cxn ang="0">
                                <a:pos x="T2" y="T3"/>
                              </a:cxn>
                              <a:cxn ang="0">
                                <a:pos x="T4" y="T5"/>
                              </a:cxn>
                              <a:cxn ang="0">
                                <a:pos x="T6" y="T7"/>
                              </a:cxn>
                              <a:cxn ang="0">
                                <a:pos x="T8" y="T9"/>
                              </a:cxn>
                            </a:cxnLst>
                            <a:rect l="T10" t="T11" r="T12" b="T13"/>
                            <a:pathLst>
                              <a:path w="2606294" h="9144">
                                <a:moveTo>
                                  <a:pt x="0" y="0"/>
                                </a:moveTo>
                                <a:lnTo>
                                  <a:pt x="2606294" y="0"/>
                                </a:lnTo>
                                <a:lnTo>
                                  <a:pt x="260629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6" name="Shape 32365"/>
                        <wps:cNvSpPr>
                          <a:spLocks/>
                        </wps:cNvSpPr>
                        <wps:spPr bwMode="auto">
                          <a:xfrm>
                            <a:off x="41748" y="3280"/>
                            <a:ext cx="91"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7" name="Shape 32366"/>
                        <wps:cNvSpPr>
                          <a:spLocks/>
                        </wps:cNvSpPr>
                        <wps:spPr bwMode="auto">
                          <a:xfrm>
                            <a:off x="41809" y="3280"/>
                            <a:ext cx="1447" cy="91"/>
                          </a:xfrm>
                          <a:custGeom>
                            <a:avLst/>
                            <a:gdLst>
                              <a:gd name="T0" fmla="*/ 0 w 144780"/>
                              <a:gd name="T1" fmla="*/ 0 h 9144"/>
                              <a:gd name="T2" fmla="*/ 144780 w 144780"/>
                              <a:gd name="T3" fmla="*/ 0 h 9144"/>
                              <a:gd name="T4" fmla="*/ 144780 w 144780"/>
                              <a:gd name="T5" fmla="*/ 9144 h 9144"/>
                              <a:gd name="T6" fmla="*/ 0 w 144780"/>
                              <a:gd name="T7" fmla="*/ 9144 h 9144"/>
                              <a:gd name="T8" fmla="*/ 0 w 144780"/>
                              <a:gd name="T9" fmla="*/ 0 h 9144"/>
                              <a:gd name="T10" fmla="*/ 0 w 144780"/>
                              <a:gd name="T11" fmla="*/ 0 h 9144"/>
                              <a:gd name="T12" fmla="*/ 144780 w 144780"/>
                              <a:gd name="T13" fmla="*/ 9144 h 9144"/>
                            </a:gdLst>
                            <a:ahLst/>
                            <a:cxnLst>
                              <a:cxn ang="0">
                                <a:pos x="T0" y="T1"/>
                              </a:cxn>
                              <a:cxn ang="0">
                                <a:pos x="T2" y="T3"/>
                              </a:cxn>
                              <a:cxn ang="0">
                                <a:pos x="T4" y="T5"/>
                              </a:cxn>
                              <a:cxn ang="0">
                                <a:pos x="T6" y="T7"/>
                              </a:cxn>
                              <a:cxn ang="0">
                                <a:pos x="T8" y="T9"/>
                              </a:cxn>
                            </a:cxnLst>
                            <a:rect l="T10" t="T11" r="T12" b="T13"/>
                            <a:pathLst>
                              <a:path w="144780" h="9144">
                                <a:moveTo>
                                  <a:pt x="0" y="0"/>
                                </a:moveTo>
                                <a:lnTo>
                                  <a:pt x="144780" y="0"/>
                                </a:lnTo>
                                <a:lnTo>
                                  <a:pt x="14478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8" name="Shape 32367"/>
                        <wps:cNvSpPr>
                          <a:spLocks/>
                        </wps:cNvSpPr>
                        <wps:spPr bwMode="auto">
                          <a:xfrm>
                            <a:off x="43256" y="3280"/>
                            <a:ext cx="92"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B7CB9C0" id="Group 24700" o:spid="_x0000_s1026" style="width:470.2pt;height:29.1pt;mso-position-horizontal-relative:char;mso-position-vertical-relative:line" coordsize="59505,36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">
                <v:shape id="Shape 32358" o:spid="_x0000_s1027" style="position:absolute;width:33747;height:91;visibility:visible;mso-wrap-style:square;v-text-anchor:top" coordsize="337477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QtZsQA&#10;AADbAAAADwAAAGRycy9kb3ducmV2LnhtbESPQWvCQBCF70L/wzIFb3WjoLXRVUpR0YNi1R8wZKdJ&#10;aHY2ZFeN/nrnIHib4b1575vpvHWVulATSs8G+r0EFHHmbcm5gdNx+TEGFSKyxcozGbhRgPnsrTPF&#10;1Por/9LlEHMlIRxSNFDEWKdah6wgh6Hna2LR/nzjMMra5No2eJVwV+lBkoy0w5KlocCafgrK/g9n&#10;Z+Br/7m1+bZ/9Jzt1qv7sF76xcaY7nv7PQEVqY0v8/N6bQVfYOUXGUDP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G0LWbEAAAA2wAAAA8AAAAAAAAAAAAAAAAAmAIAAGRycy9k&#10;b3ducmV2LnhtbFBLBQYAAAAABAAEAPUAAACJAwAAAAA=&#10;" path="m,l3374771,r,9144l,9144,,e" fillcolor="black" stroked="f" strokeweight="0">
                  <v:stroke miterlimit="83231f" joinstyle="miter"/>
                  <v:path arrowok="t" o:connecttype="custom" o:connectlocs="0,0;33747,0;33747,91;0,91;0,0" o:connectangles="0,0,0,0,0" textboxrect="0,0,3374771,9144"/>
                </v:shape>
                <v:shape id="Shape 32359" o:spid="_x0000_s1028" style="position:absolute;left:35164;width:24341;height:91;visibility:visible;mso-wrap-style:square;v-text-anchor:top" coordsize="243408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NVosQA&#10;AADbAAAADwAAAGRycy9kb3ducmV2LnhtbERPTWsCMRC9F/wPYYTeatZWrN0aRYpFQTxUReht2Ew3&#10;q5vJuknXbX+9EQRv83ifM562thQN1b5wrKDfS0AQZ04XnCvYbT+fRiB8QNZYOiYFf+RhOuk8jDHV&#10;7sxf1GxCLmII+xQVmBCqVEqfGbLoe64ijtyPqy2GCOtc6hrPMdyW8jlJhtJiwbHBYEUfhrLj5tcq&#10;aHjgv48vg/n/0mwPp9l6tV/IV6Ueu+3sHUSgNtzFN/dSx/lvcP0lHiA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YDVaLEAAAA2wAAAA8AAAAAAAAAAAAAAAAAmAIAAGRycy9k&#10;b3ducmV2LnhtbFBLBQYAAAAABAAEAPUAAACJAwAAAAA=&#10;" path="m,l2434082,r,9144l,9144,,e" fillcolor="black" stroked="f" strokeweight="0">
                  <v:stroke miterlimit="83231f" joinstyle="miter"/>
                  <v:path arrowok="t" o:connecttype="custom" o:connectlocs="0,0;24341,0;24341,91;0,91;0,0" o:connectangles="0,0,0,0,0" textboxrect="0,0,2434082,9144"/>
                </v:shape>
                <v:rect id="Rectangle 24366" o:spid="_x0000_s1029" style="position:absolute;left:22207;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4vb8A&#10;AADbAAAADwAAAGRycy9kb3ducmV2LnhtbERPy6rCMBDdC/5DGMGdproQrUYRvRdd+gJ1NzRjW2wm&#10;pYm2+vVmIbg8nPds0ZhCPKlyuWUFg34EgjixOudUwen43xuDcB5ZY2GZFLzIwWLebs0w1rbmPT0P&#10;PhUhhF2MCjLvy1hKl2Rk0PVtSRy4m60M+gCrVOoK6xBuCjmMopE0mHNoyLCkVUbJ/fAwCjbjcnnZ&#10;2nedFn/XzXl3nqyPE69Ut9MspyA8Nf4n/rq3WsEwrA9fwg+Q8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8kDi9vwAAANsAAAAPAAAAAAAAAAAAAAAAAJgCAABkcnMvZG93bnJl&#10;di54bWxQSwUGAAAAAAQABAD1AAAAhAMAAAAA&#10;" filled="f" stroked="f">
                  <v:textbox inset="0,0,0,0">
                    <w:txbxContent>
                      <w:p w14:paraId="392A15DC" w14:textId="77777777" w:rsidR="00071E81" w:rsidRDefault="00071E81" w:rsidP="00B74BAE">
                        <w:r>
                          <w:rPr>
                            <w:rFonts w:ascii="Times New Roman" w:hAnsi="Times New Roman"/>
                          </w:rPr>
                          <w:t>(</w:t>
                        </w:r>
                      </w:p>
                    </w:txbxContent>
                  </v:textbox>
                </v:rect>
                <v:rect id="Rectangle 24368" o:spid="_x0000_s1030" style="position:absolute;left:22679;top:384;width:23699;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ydJsQA&#10;AADbAAAADwAAAGRycy9kb3ducmV2LnhtbESPT4vCMBTE74LfITzBm6Z6WLRrLMU/6HHVBXdvj+bZ&#10;FpuX0mRt3U9vBMHjMDO/YRZJZypxo8aVlhVMxhEI4szqknMF36ftaAbCeWSNlWVScCcHybLfW2Cs&#10;bcsHuh19LgKEXYwKCu/rWEqXFWTQjW1NHLyLbQz6IJtc6gbbADeVnEbRhzRYclgosKZVQdn1+GcU&#10;7GZ1+rO3/21ebX5356/zfH2ae6WGgy79BOGp8+/wq73XCqYTeH4JP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cnSbEAAAA2wAAAA8AAAAAAAAAAAAAAAAAmAIAAGRycy9k&#10;b3ducmV2LnhtbFBLBQYAAAAABAAEAPUAAACJAwAAAAA=&#10;" filled="f" stroked="f">
                  <v:textbox inset="0,0,0,0">
                    <w:txbxContent>
                      <w:p w14:paraId="681B2098" w14:textId="77777777" w:rsidR="00071E81" w:rsidRDefault="00071E81" w:rsidP="00B74BAE">
                        <w:r>
                          <w:rPr>
                            <w:rFonts w:ascii="Times New Roman" w:hAnsi="Times New Roman"/>
                          </w:rPr>
                          <w:t>№ дома, № корпуса, строения</w:t>
                        </w:r>
                      </w:p>
                    </w:txbxContent>
                  </v:textbox>
                </v:rect>
                <v:rect id="Rectangle 24367" o:spid="_x0000_s1031" style="position:absolute;left:40493;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4DUcQA&#10;AADbAAAADwAAAGRycy9kb3ducmV2LnhtbESPT4vCMBTE74LfITzBm6b2sGjXKLIqelz/QNfbo3m2&#10;ZZuX0mRt3U9vBMHjMDO/YebLzlTiRo0rLSuYjCMQxJnVJecKzqftaArCeWSNlWVScCcHy0W/N8dE&#10;25YPdDv6XAQIuwQVFN7XiZQuK8igG9uaOHhX2xj0QTa51A22AW4qGUfRhzRYclgosKavgrLf459R&#10;sJvWq5+9/W/zanPZpd/pbH2aeaWGg271CcJT59/hV3uvFcQxPL+EH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OA1HEAAAA2wAAAA8AAAAAAAAAAAAAAAAAmAIAAGRycy9k&#10;b3ducmV2LnhtbFBLBQYAAAAABAAEAPUAAACJAwAAAAA=&#10;" filled="f" stroked="f">
                  <v:textbox inset="0,0,0,0">
                    <w:txbxContent>
                      <w:p w14:paraId="676210A2" w14:textId="77777777" w:rsidR="00071E81" w:rsidRDefault="00071E81" w:rsidP="00B74BAE">
                        <w:r>
                          <w:rPr>
                            <w:rFonts w:ascii="Times New Roman" w:hAnsi="Times New Roman"/>
                          </w:rPr>
                          <w:t>)</w:t>
                        </w:r>
                      </w:p>
                    </w:txbxContent>
                  </v:textbox>
                </v:rect>
                <v:rect id="Rectangle 638" o:spid="_x0000_s1032" style="position:absolute;left:40970;top:384;width:467;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KmysUA&#10;AADbAAAADwAAAGRycy9kb3ducmV2LnhtbESPT2vCQBTE7wW/w/KE3urGC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QqbKxQAAANsAAAAPAAAAAAAAAAAAAAAAAJgCAABkcnMv&#10;ZG93bnJldi54bWxQSwUGAAAAAAQABAD1AAAAigMAAAAA&#10;" filled="f" stroked="f">
                  <v:textbox inset="0,0,0,0">
                    <w:txbxContent>
                      <w:p w14:paraId="7F1266DD" w14:textId="77777777" w:rsidR="00071E81" w:rsidRDefault="00071E81" w:rsidP="00B74BAE">
                        <w:r>
                          <w:rPr>
                            <w:rFonts w:ascii="Times New Roman" w:hAnsi="Times New Roman"/>
                          </w:rPr>
                          <w:t xml:space="preserve"> </w:t>
                        </w:r>
                      </w:p>
                    </w:txbxContent>
                  </v:textbox>
                </v:rect>
                <v:rect id="Rectangle 639" o:spid="_x0000_s1033" style="position:absolute;left:7086;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s+vsUA&#10;AADbAAAADwAAAGRycy9kb3ducmV2LnhtbESPT2vCQBTE7wW/w/KE3urGI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qz6+xQAAANsAAAAPAAAAAAAAAAAAAAAAAJgCAABkcnMv&#10;ZG93bnJldi54bWxQSwUGAAAAAAQABAD1AAAAigMAAAAA&#10;" filled="f" stroked="f">
                  <v:textbox inset="0,0,0,0">
                    <w:txbxContent>
                      <w:p w14:paraId="45236B0A" w14:textId="77777777" w:rsidR="00071E81" w:rsidRDefault="00071E81" w:rsidP="00B74BAE">
                        <w:r>
                          <w:rPr>
                            <w:rFonts w:ascii="Times New Roman" w:hAnsi="Times New Roman"/>
                          </w:rPr>
                          <w:t xml:space="preserve"> </w:t>
                        </w:r>
                      </w:p>
                    </w:txbxContent>
                  </v:textbox>
                </v:rect>
                <v:rect id="Rectangle 640" o:spid="_x0000_s1034" style="position:absolute;left:14782;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ebJcUA&#10;AADbAAAADwAAAGRycy9kb3ducmV2LnhtbESPT2vCQBTE7wW/w/KE3urGg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55slxQAAANsAAAAPAAAAAAAAAAAAAAAAAJgCAABkcnMv&#10;ZG93bnJldi54bWxQSwUGAAAAAAQABAD1AAAAigMAAAAA&#10;" filled="f" stroked="f">
                  <v:textbox inset="0,0,0,0">
                    <w:txbxContent>
                      <w:p w14:paraId="562824AB" w14:textId="77777777" w:rsidR="00071E81" w:rsidRDefault="00071E81" w:rsidP="00B74BAE">
                        <w:r>
                          <w:rPr>
                            <w:rFonts w:ascii="Times New Roman" w:hAnsi="Times New Roman"/>
                          </w:rPr>
                          <w:t>,</w:t>
                        </w:r>
                      </w:p>
                    </w:txbxContent>
                  </v:textbox>
                </v:rect>
                <v:rect id="Rectangle 641" o:spid="_x0000_s1035" style="position:absolute;left:15132;top:2003;width:467;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UFUsUA&#10;AADbAAAADwAAAGRycy9kb3ducmV2LnhtbESPQWvCQBSE7wX/w/KE3uqmOYSYuoq0leTYqqC9PbLP&#10;JJh9G7JrkvbXdwsFj8PMfMOsNpNpxUC9aywreF5EIIhLqxuuFBwPu6cUhPPIGlvLpOCbHGzWs4cV&#10;ZtqO/EnD3lciQNhlqKD2vsukdGVNBt3CdsTBu9jeoA+yr6TucQxw08o4ihJpsOGwUGNHrzWV1/3N&#10;KMjTbnsu7M9Yte9f+enjtHw7LL1Sj/Np+wLC0+Tv4f92oRXECfx9CT9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NQVSxQAAANsAAAAPAAAAAAAAAAAAAAAAAJgCAABkcnMv&#10;ZG93bnJldi54bWxQSwUGAAAAAAQABAD1AAAAigMAAAAA&#10;" filled="f" stroked="f">
                  <v:textbox inset="0,0,0,0">
                    <w:txbxContent>
                      <w:p w14:paraId="53EED461" w14:textId="77777777" w:rsidR="00071E81" w:rsidRDefault="00071E81" w:rsidP="00B74BAE">
                        <w:r>
                          <w:rPr>
                            <w:rFonts w:ascii="Times New Roman" w:hAnsi="Times New Roman"/>
                          </w:rPr>
                          <w:t xml:space="preserve"> </w:t>
                        </w:r>
                      </w:p>
                    </w:txbxContent>
                  </v:textbox>
                </v:rect>
                <v:rect id="Rectangle 642" o:spid="_x0000_s1036" style="position:absolute;left:28669;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mgycUA&#10;AADbAAAADwAAAGRycy9kb3ducmV2LnhtbESPT2vCQBTE7wW/w/KE3urGHKxJXUX8gx7bKNjeHtnX&#10;JJh9G7JrkvbTdwuCx2FmfsMsVoOpRUetqywrmE4iEMS51RUXCs6n/cschPPIGmvLpOCHHKyWo6cF&#10;ptr2/EFd5gsRIOxSVFB636RSurwkg25iG+LgfdvWoA+yLaRusQ9wU8s4imbSYMVhocSGNiXl1+xm&#10;FBzmzfrzaH/7ot59HS7vl2R7SrxSz+Nh/QbC0+Af4Xv7qBXEr/D/JfwA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eaDJxQAAANsAAAAPAAAAAAAAAAAAAAAAAJgCAABkcnMv&#10;ZG93bnJldi54bWxQSwUGAAAAAAQABAD1AAAAigMAAAAA&#10;" filled="f" stroked="f">
                  <v:textbox inset="0,0,0,0">
                    <w:txbxContent>
                      <w:p w14:paraId="6D88D039" w14:textId="77777777" w:rsidR="00071E81" w:rsidRDefault="00071E81" w:rsidP="00B74BAE">
                        <w:r>
                          <w:rPr>
                            <w:rFonts w:ascii="Times New Roman" w:hAnsi="Times New Roman"/>
                          </w:rPr>
                          <w:t xml:space="preserve"> </w:t>
                        </w:r>
                      </w:p>
                    </w:txbxContent>
                  </v:textbox>
                </v:rect>
                <v:rect id="Rectangle 643" o:spid="_x0000_s1037" style="position:absolute;left:42418;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Y0u78A&#10;AADbAAAADwAAAGRycy9kb3ducmV2LnhtbERPy6rCMBDdC/5DGMGdproQrUYRvRdd+gJ1NzRjW2wm&#10;pYm2+vVmIbg8nPds0ZhCPKlyuWUFg34EgjixOudUwen43xuDcB5ZY2GZFLzIwWLebs0w1rbmPT0P&#10;PhUhhF2MCjLvy1hKl2Rk0PVtSRy4m60M+gCrVOoK6xBuCjmMopE0mHNoyLCkVUbJ/fAwCjbjcnnZ&#10;2nedFn/XzXl3nqyPE69Ut9MspyA8Nf4n/rq3WsEwjA1fwg+Q8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5jS7vwAAANsAAAAPAAAAAAAAAAAAAAAAAJgCAABkcnMvZG93bnJl&#10;di54bWxQSwUGAAAAAAQABAD1AAAAhAMAAAAA&#10;" filled="f" stroked="f">
                  <v:textbox inset="0,0,0,0">
                    <w:txbxContent>
                      <w:p w14:paraId="54A2C39A" w14:textId="77777777" w:rsidR="00071E81" w:rsidRDefault="00071E81" w:rsidP="00B74BAE">
                        <w:r>
                          <w:rPr>
                            <w:rFonts w:ascii="Times New Roman" w:hAnsi="Times New Roman"/>
                          </w:rPr>
                          <w:t>,</w:t>
                        </w:r>
                      </w:p>
                    </w:txbxContent>
                  </v:textbox>
                </v:rect>
                <v:rect id="Rectangle 644" o:spid="_x0000_s1038" style="position:absolute;left:42882;top:2000;width:14825;height:1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qRIMMA&#10;AADbAAAADwAAAGRycy9kb3ducmV2LnhtbESPT4vCMBTE74LfITzBm6Z6EFuNIrqLHv2zoN4ezbMt&#10;Ni+libb66c3Cwh6HmfkNM1+2phRPql1hWcFoGIEgTq0uOFPwc/oeTEE4j6yxtEwKXuRgueh25pho&#10;2/CBnkefiQBhl6CC3PsqkdKlORl0Q1sRB+9ma4M+yDqTusYmwE0px1E0kQYLDgs5VrTOKb0fH0bB&#10;dlqtLjv7brLy67o978/x5hR7pfq9djUD4an1/+G/9k4rGMfw+yX8ALn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aqRIMMAAADbAAAADwAAAAAAAAAAAAAAAACYAgAAZHJzL2Rv&#10;d25yZXYueG1sUEsFBgAAAAAEAAQA9QAAAIgDAAAAAA==&#10;" filled="f" stroked="f">
                  <v:textbox inset="0,0,0,0">
                    <w:txbxContent>
                      <w:p w14:paraId="65EED2C9" w14:textId="77777777" w:rsidR="00071E81" w:rsidRDefault="00071E81" w:rsidP="00B74BAE">
                        <w:r>
                          <w:rPr>
                            <w:rFonts w:ascii="Times New Roman" w:hAnsi="Times New Roman"/>
                          </w:rPr>
                          <w:t xml:space="preserve"> </w:t>
                        </w:r>
                      </w:p>
                    </w:txbxContent>
                  </v:textbox>
                </v:rect>
                <v:rect id="Rectangle 645" o:spid="_x0000_s1039" style="position:absolute;left:51703;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muYMEA&#10;AADbAAAADwAAAGRycy9kb3ducmV2LnhtbERPy4rCMBTdD/gP4QqzG1MVBq1NRXygy/EB6u7SXNti&#10;c1OaaDvz9ZOF4PJw3sm8M5V4UuNKywqGgwgEcWZ1ybmC03HzNQHhPLLGyjIp+CUH87T3kWCsbct7&#10;eh58LkIIuxgVFN7XsZQuK8igG9iaOHA32xj0ATa51A22IdxUchRF39JgyaGhwJqWBWX3w8Mo2E7q&#10;xWVn/9q8Wl+355/zdHWceqU++91iBsJT59/il3unFYzD+v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lJrmDBAAAA2wAAAA8AAAAAAAAAAAAAAAAAmAIAAGRycy9kb3du&#10;cmV2LnhtbFBLBQYAAAAABAAEAPUAAACGAwAAAAA=&#10;" filled="f" stroked="f">
                  <v:textbox inset="0,0,0,0">
                    <w:txbxContent>
                      <w:p w14:paraId="66290C6D" w14:textId="77777777" w:rsidR="00071E81" w:rsidRDefault="00071E81" w:rsidP="00B74BAE">
                        <w:r>
                          <w:rPr>
                            <w:rFonts w:ascii="Times New Roman" w:hAnsi="Times New Roman"/>
                          </w:rPr>
                          <w:t xml:space="preserve"> </w:t>
                        </w:r>
                      </w:p>
                    </w:txbxContent>
                  </v:textbox>
                </v:rect>
                <v:shape id="Shape 32360" o:spid="_x0000_s1040" style="position:absolute;left:91;top:3280;width:14021;height:91;visibility:visible;mso-wrap-style:square;v-text-anchor:top" coordsize="140208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cMvcUA&#10;AADbAAAADwAAAGRycy9kb3ducmV2LnhtbESPzWrDMBCE74W8g9hAL6WR09A0uFFCMfSP9hLXD7BI&#10;G9nEWhlJTdw8fVQo9DjMzDfMeju6XhwpxM6zgvmsAEGsvenYKmi+nm9XIGJCNth7JgU/FGG7mVyt&#10;sTT+xDs61smKDOFYooI2paGUMuqWHMaZH4izt/fBYcoyWGkCnjLc9fKuKJbSYcd5ocWBqpb0of52&#10;Cqxtzq/vN9XD+TPoj3tfr16aSit1PR2fHkEkGtN/+K/9ZhQs5vD7Jf8Aub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dwy9xQAAANsAAAAPAAAAAAAAAAAAAAAAAJgCAABkcnMv&#10;ZG93bnJldi54bWxQSwUGAAAAAAQABAD1AAAAigMAAAAA&#10;" path="m,l1402080,r,9144l,9144,,e" fillcolor="black" stroked="f" strokeweight="0">
                  <v:stroke miterlimit="83231f" joinstyle="miter"/>
                  <v:path arrowok="t" o:connecttype="custom" o:connectlocs="0,0;14021,0;14021,91;0,91;0,0" o:connectangles="0,0,0,0,0" textboxrect="0,0,1402080,9144"/>
                </v:shape>
                <v:shape id="Shape 32361" o:spid="_x0000_s1041" style="position:absolute;left:14111;top:3280;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EcIA&#10;AADbAAAADwAAAGRycy9kb3ducmV2LnhtbESPQYvCMBSE7wv+h/AEb2tqBVmrUURX9CargtdH82yK&#10;zUtpsm3990ZY2OMwM98wy3VvK9FS40vHCibjBARx7nTJhYLrZf/5BcIHZI2VY1LwJA/r1eBjiZl2&#10;Hf9Qew6FiBD2GSowIdSZlD43ZNGPXU0cvbtrLIYom0LqBrsIt5VMk2QmLZYcFwzWtDWUP86/VsGN&#10;J/PD87TfHaftqXukZtb136jUaNhvFiAC9eE//Nc+agXTFN5f4g+Qq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mwRwgAAANsAAAAPAAAAAAAAAAAAAAAAAJgCAABkcnMvZG93&#10;bnJldi54bWxQSwUGAAAAAAQABAD1AAAAhwMAAAAA&#10;" path="m,l9144,r,9144l,9144,,e" fillcolor="black" stroked="f" strokeweight="0">
                  <v:stroke miterlimit="83231f" joinstyle="miter"/>
                  <v:path arrowok="t" o:connecttype="custom" o:connectlocs="0,0;92,0;92,91;0,91;0,0" o:connectangles="0,0,0,0,0" textboxrect="0,0,9144,9144"/>
                </v:shape>
                <v:shape id="Shape 32362" o:spid="_x0000_s1042" style="position:absolute;left:14172;top:3280;width:1451;height:91;visibility:visible;mso-wrap-style:square;v-text-anchor:top" coordsize="14508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o1HMYA&#10;AADbAAAADwAAAGRycy9kb3ducmV2LnhtbESPT2vCQBTE74V+h+UVvNVNFUJJ3UgaK1g8qYVen9mX&#10;P5p9G7Jbk/rp3YLQ4zAzv2EWy9G04kK9aywreJlGIIgLqxuuFHwd1s+vIJxH1thaJgW/5GCZPj4s&#10;MNF24B1d9r4SAcIuQQW1910ipStqMuimtiMOXml7gz7IvpK6xyHATStnURRLgw2HhRo7ymsqzvsf&#10;o+C0ir/zZlcePq/HVXb62K6v77NWqcnTmL2B8DT6//C9vdEK5nP4+xJ+gE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Uo1HMYAAADbAAAADwAAAAAAAAAAAAAAAACYAgAAZHJz&#10;L2Rvd25yZXYueG1sUEsFBgAAAAAEAAQA9QAAAIsDAAAAAA==&#10;" path="m,l145085,r,9144l,9144,,e" fillcolor="black" stroked="f" strokeweight="0">
                  <v:stroke miterlimit="83231f" joinstyle="miter"/>
                  <v:path arrowok="t" o:connecttype="custom" o:connectlocs="0,0;1451,0;1451,91;0,91;0,0" o:connectangles="0,0,0,0,0" textboxrect="0,0,145085,9144"/>
                </v:shape>
                <v:shape id="Shape 32363" o:spid="_x0000_s1043" style="position:absolute;left:15624;top:328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tR/sIA&#10;AADbAAAADwAAAGRycy9kb3ducmV2LnhtbESPT4vCMBTE74LfITzBm6bqIms1iviH9SargtdH82yK&#10;zUtpYlu//WZhYY/DzPyGWW06W4qGal84VjAZJyCIM6cLzhXcrsfRJwgfkDWWjknBmzxs1v3eClPt&#10;Wv6m5hJyESHsU1RgQqhSKX1myKIfu4o4eg9XWwxR1rnUNbYRbks5TZK5tFhwXDBY0c5Q9ry8rII7&#10;TxZf7/Nxf5o15/Y5NfO2O6BSw0G3XYII1IX/8F/7pBXMPuD3S/wBcv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S1H+wgAAANsAAAAPAAAAAAAAAAAAAAAAAJgCAABkcnMvZG93&#10;bnJldi54bWxQSwUGAAAAAAQABAD1AAAAhwMAAAAA&#10;" path="m,l9144,r,9144l,9144,,e" fillcolor="black" stroked="f" strokeweight="0">
                  <v:stroke miterlimit="83231f" joinstyle="miter"/>
                  <v:path arrowok="t" o:connecttype="custom" o:connectlocs="0,0;91,0;91,91;0,91;0,0" o:connectangles="0,0,0,0,0" textboxrect="0,0,9144,9144"/>
                </v:shape>
                <v:shape id="Shape 32364" o:spid="_x0000_s1044" style="position:absolute;left:15685;top:3280;width:26063;height:91;visibility:visible;mso-wrap-style:square;v-text-anchor:top" coordsize="260629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J78cA&#10;AADbAAAADwAAAGRycy9kb3ducmV2LnhtbESPQUvDQBSE70L/w/IEL2I3tjbW2G0pgrTQi0al9PbI&#10;PpPQ7Nu4uybpv3cLQo/DzHzDLFaDaURHzteWFdyPExDEhdU1lwo+P17v5iB8QNbYWCYFJ/KwWo6u&#10;Fphp2/M7dXkoRYSwz1BBFUKbSemLigz6sW2Jo/dtncEQpSuldthHuGnkJElSabDmuFBhSy8VFcf8&#10;1yh43OzS/LD5edqnu27+8JX0xa17U+rmelg/gwg0hEv4v73VCqYzOH+JP0Au/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Qvye/HAAAA2wAAAA8AAAAAAAAAAAAAAAAAmAIAAGRy&#10;cy9kb3ducmV2LnhtbFBLBQYAAAAABAAEAPUAAACMAwAAAAA=&#10;" path="m,l2606294,r,9144l,9144,,e" fillcolor="black" stroked="f" strokeweight="0">
                  <v:stroke miterlimit="83231f" joinstyle="miter"/>
                  <v:path arrowok="t" o:connecttype="custom" o:connectlocs="0,0;26063,0;26063,91;0,91;0,0" o:connectangles="0,0,0,0,0" textboxrect="0,0,2606294,9144"/>
                </v:shape>
                <v:shape id="Shape 32365" o:spid="_x0000_s1045" style="position:absolute;left:41748;top:328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VqEsIA&#10;AADbAAAADwAAAGRycy9kb3ducmV2LnhtbESPQYvCMBSE7wv+h/AEb2uqQlmrUURX9CargtdH82yK&#10;zUtpsm3990ZY2OMwM98wy3VvK9FS40vHCibjBARx7nTJhYLrZf/5BcIHZI2VY1LwJA/r1eBjiZl2&#10;Hf9Qew6FiBD2GSowIdSZlD43ZNGPXU0cvbtrLIYom0LqBrsIt5WcJkkqLZYcFwzWtDWUP86/VsGN&#10;J/PD87TfHWftqXtMTdr136jUaNhvFiAC9eE//Nc+agWzFN5f4g+Qq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1WoSwgAAANsAAAAPAAAAAAAAAAAAAAAAAJgCAABkcnMvZG93&#10;bnJldi54bWxQSwUGAAAAAAQABAD1AAAAhwMAAAAA&#10;" path="m,l9144,r,9144l,9144,,e" fillcolor="black" stroked="f" strokeweight="0">
                  <v:stroke miterlimit="83231f" joinstyle="miter"/>
                  <v:path arrowok="t" o:connecttype="custom" o:connectlocs="0,0;91,0;91,91;0,91;0,0" o:connectangles="0,0,0,0,0" textboxrect="0,0,9144,9144"/>
                </v:shape>
                <v:shape id="Shape 32366" o:spid="_x0000_s1046" style="position:absolute;left:41809;top:3280;width:1447;height:91;visibility:visible;mso-wrap-style:square;v-text-anchor:top" coordsize="14478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LZiMYA&#10;AADbAAAADwAAAGRycy9kb3ducmV2LnhtbESPW2vCQBSE3wv+h+UIfSm6aQoq0VWsWFr6VhUvb4fs&#10;MQnJng3ZzaX/vlso9HGYmW+Y1WYwleiocYVlBc/TCARxanXBmYLT8W2yAOE8ssbKMin4Jgeb9ehh&#10;hYm2PX9Rd/CZCBB2CSrIva8TKV2ak0E3tTVx8O62MeiDbDKpG+wD3FQyjqKZNFhwWMixpl1OaXlo&#10;jYJZd22z4pUv7/unz7K6zeOIz2elHsfDdgnC0+D/w3/tD63gZQ6/X8IPkO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jLZiMYAAADbAAAADwAAAAAAAAAAAAAAAACYAgAAZHJz&#10;L2Rvd25yZXYueG1sUEsFBgAAAAAEAAQA9QAAAIsDAAAAAA==&#10;" path="m,l144780,r,9144l,9144,,e" fillcolor="black" stroked="f" strokeweight="0">
                  <v:stroke miterlimit="83231f" joinstyle="miter"/>
                  <v:path arrowok="t" o:connecttype="custom" o:connectlocs="0,0;1447,0;1447,91;0,91;0,0" o:connectangles="0,0,0,0,0" textboxrect="0,0,144780,9144"/>
                </v:shape>
                <v:shape id="Shape 32367" o:spid="_x0000_s1047" style="position:absolute;left:43256;top:3280;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Zb+8AA&#10;AADbAAAADwAAAGRycy9kb3ducmV2LnhtbERPyWrDMBC9B/oPYgq9xXISCK0TxZS2ob6FuoVeB2ti&#10;GVsjY6le/r46BHJ8vP2Yz7YTIw2+caxgk6QgiCunG64V/Hyf188gfEDW2DkmBQt5yE8PqyNm2k38&#10;RWMZahFD2GeowITQZ1L6ypBFn7ieOHJXN1gMEQ611ANOMdx2cpume2mx4dhgsKc3Q1Vb/lkFv7x5&#10;+Vwu5/diN16mdmv20/yBSj09zq8HEIHmcBff3IVWsItj45f4A+Tp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gZb+8AAAADbAAAADwAAAAAAAAAAAAAAAACYAgAAZHJzL2Rvd25y&#10;ZXYueG1sUEsFBgAAAAAEAAQA9QAAAIUDAAAAAA==&#10;" path="m,l9144,r,9144l,9144,,e" fillcolor="black" stroked="f" strokeweight="0">
                  <v:stroke miterlimit="83231f" joinstyle="miter"/>
                  <v:path arrowok="t" o:connecttype="custom" o:connectlocs="0,0;92,0;92,91;0,91;0,0" o:connectangles="0,0,0,0,0" textboxrect="0,0,9144,9144"/>
                </v:shape>
                <w10:anchorlock/>
              </v:group>
            </w:pict>
          </mc:Fallback>
        </mc:AlternateContent>
      </w:r>
    </w:p>
    <w:p w14:paraId="5CB71DCD" w14:textId="77777777" w:rsidR="00B74BAE" w:rsidRDefault="00B74BAE" w:rsidP="007B0886">
      <w:pPr>
        <w:spacing w:after="28" w:line="237" w:lineRule="auto"/>
        <w:ind w:right="15"/>
        <w:jc w:val="both"/>
      </w:pPr>
      <w:r>
        <w:rPr>
          <w:rFonts w:ascii="Times New Roman" w:hAnsi="Times New Roman"/>
        </w:rPr>
        <w:t>(№ квартиры,  (текущее назначение помещения  (общая площадь, жилая помещения) (жилое/нежилое) площадь) из (</w:t>
      </w:r>
      <w:r>
        <w:rPr>
          <w:rFonts w:ascii="Times New Roman" w:hAnsi="Times New Roman"/>
          <w:u w:val="single" w:color="000000"/>
        </w:rPr>
        <w:t>жилого</w:t>
      </w:r>
      <w:r>
        <w:rPr>
          <w:rFonts w:ascii="Times New Roman" w:hAnsi="Times New Roman"/>
        </w:rPr>
        <w:t>/нежилого) помещения в (</w:t>
      </w:r>
      <w:r>
        <w:rPr>
          <w:rFonts w:ascii="Times New Roman" w:hAnsi="Times New Roman"/>
          <w:u w:val="single" w:color="000000"/>
        </w:rPr>
        <w:t>нежилое</w:t>
      </w:r>
      <w:r>
        <w:rPr>
          <w:rFonts w:ascii="Times New Roman" w:hAnsi="Times New Roman"/>
        </w:rPr>
        <w:t xml:space="preserve">/жилое) </w:t>
      </w:r>
    </w:p>
    <w:p w14:paraId="77FF281F" w14:textId="77777777" w:rsidR="00B74BAE" w:rsidRDefault="00B74BAE" w:rsidP="00B74BAE">
      <w:pPr>
        <w:tabs>
          <w:tab w:val="center" w:pos="6543"/>
        </w:tabs>
        <w:spacing w:after="14" w:line="248" w:lineRule="auto"/>
      </w:pPr>
      <w:r>
        <w:rPr>
          <w:rFonts w:ascii="Times New Roman" w:hAnsi="Times New Roman"/>
        </w:rPr>
        <w:t xml:space="preserve"> </w:t>
      </w:r>
      <w:r>
        <w:rPr>
          <w:rFonts w:ascii="Times New Roman" w:hAnsi="Times New Roman"/>
        </w:rPr>
        <w:tab/>
        <w:t xml:space="preserve">(нужное подчеркнуть) </w:t>
      </w:r>
    </w:p>
    <w:p w14:paraId="12B3279F" w14:textId="77777777" w:rsidR="00B74BAE" w:rsidRDefault="00B74BAE" w:rsidP="00B74BAE">
      <w:pPr>
        <w:spacing w:after="5"/>
        <w:ind w:right="15"/>
        <w:jc w:val="center"/>
      </w:pPr>
      <w:r>
        <w:rPr>
          <w:rFonts w:ascii="Times New Roman" w:hAnsi="Times New Roman"/>
        </w:rPr>
        <w:t xml:space="preserve"> </w:t>
      </w:r>
    </w:p>
    <w:p w14:paraId="7E03CA10" w14:textId="77777777" w:rsidR="00B74BAE" w:rsidRDefault="00B74BAE" w:rsidP="00B74BAE">
      <w:pPr>
        <w:spacing w:after="0"/>
        <w:ind w:left="108"/>
      </w:pPr>
      <w:r>
        <w:rPr>
          <w:rFonts w:ascii="Times New Roman" w:hAnsi="Times New Roman"/>
        </w:rPr>
        <w:t xml:space="preserve"> </w:t>
      </w:r>
      <w:r>
        <w:rPr>
          <w:rFonts w:ascii="Times New Roman" w:hAnsi="Times New Roman"/>
        </w:rPr>
        <w:tab/>
        <w:t xml:space="preserve"> </w:t>
      </w:r>
      <w:r>
        <w:rPr>
          <w:rFonts w:ascii="Times New Roman" w:hAnsi="Times New Roman"/>
        </w:rPr>
        <w:tab/>
        <w:t xml:space="preserve"> </w:t>
      </w:r>
      <w:r>
        <w:rPr>
          <w:rFonts w:ascii="Times New Roman" w:hAnsi="Times New Roman"/>
        </w:rPr>
        <w:tab/>
        <w:t xml:space="preserve"> </w:t>
      </w:r>
      <w:r>
        <w:rPr>
          <w:rFonts w:ascii="Times New Roman" w:hAnsi="Times New Roman"/>
        </w:rPr>
        <w:tab/>
        <w:t xml:space="preserve"> </w:t>
      </w:r>
    </w:p>
    <w:p w14:paraId="726BB6B4" w14:textId="77777777" w:rsidR="00B74BAE" w:rsidRDefault="00B74BAE" w:rsidP="00B74BAE">
      <w:pPr>
        <w:spacing w:after="14" w:line="248" w:lineRule="auto"/>
        <w:ind w:left="536" w:hanging="8"/>
      </w:pPr>
      <w:r>
        <w:rPr>
          <w:rFonts w:ascii="Times New Roman" w:hAnsi="Times New Roman"/>
        </w:rPr>
        <w:t xml:space="preserve">Подпись </w:t>
      </w:r>
    </w:p>
    <w:p w14:paraId="294D1100" w14:textId="454D2F05" w:rsidR="00B74BAE" w:rsidRDefault="00B74BAE" w:rsidP="00B74BAE">
      <w:pPr>
        <w:tabs>
          <w:tab w:val="center" w:pos="755"/>
          <w:tab w:val="center" w:pos="5311"/>
        </w:tabs>
        <w:spacing w:after="14" w:line="248" w:lineRule="auto"/>
      </w:pPr>
      <w:r>
        <w:rPr>
          <w:rFonts w:ascii="Times New Roman" w:hAnsi="Times New Roman"/>
        </w:rPr>
        <w:t xml:space="preserve"> </w:t>
      </w:r>
      <w:r>
        <w:rPr>
          <w:rFonts w:ascii="Times New Roman" w:hAnsi="Times New Roman"/>
        </w:rPr>
        <w:tab/>
        <w:t xml:space="preserve">Дата </w:t>
      </w:r>
      <w:r>
        <w:rPr>
          <w:rFonts w:ascii="Times New Roman" w:hAnsi="Times New Roman"/>
        </w:rPr>
        <w:tab/>
      </w:r>
      <w:r w:rsidR="00C95A23">
        <w:rPr>
          <w:noProof/>
        </w:rPr>
        <mc:AlternateContent>
          <mc:Choice Requires="wpg">
            <w:drawing>
              <wp:inline distT="0" distB="0" distL="0" distR="0" wp14:anchorId="4487373F" wp14:editId="55C6C3AA">
                <wp:extent cx="5141595" cy="335280"/>
                <wp:effectExtent l="635" t="635" r="1270" b="35560"/>
                <wp:docPr id="5" name="Group 247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41595" cy="335280"/>
                          <a:chOff x="0" y="0"/>
                          <a:chExt cx="51413" cy="3352"/>
                        </a:xfrm>
                      </wpg:grpSpPr>
                      <wps:wsp>
                        <wps:cNvPr id="6" name="Shape 32380"/>
                        <wps:cNvSpPr>
                          <a:spLocks/>
                        </wps:cNvSpPr>
                        <wps:spPr bwMode="auto">
                          <a:xfrm>
                            <a:off x="3048" y="0"/>
                            <a:ext cx="16095" cy="91"/>
                          </a:xfrm>
                          <a:custGeom>
                            <a:avLst/>
                            <a:gdLst>
                              <a:gd name="T0" fmla="*/ 0 w 1609598"/>
                              <a:gd name="T1" fmla="*/ 0 h 9144"/>
                              <a:gd name="T2" fmla="*/ 1609598 w 1609598"/>
                              <a:gd name="T3" fmla="*/ 0 h 9144"/>
                              <a:gd name="T4" fmla="*/ 1609598 w 1609598"/>
                              <a:gd name="T5" fmla="*/ 9144 h 9144"/>
                              <a:gd name="T6" fmla="*/ 0 w 1609598"/>
                              <a:gd name="T7" fmla="*/ 9144 h 9144"/>
                              <a:gd name="T8" fmla="*/ 0 w 1609598"/>
                              <a:gd name="T9" fmla="*/ 0 h 9144"/>
                              <a:gd name="T10" fmla="*/ 0 w 1609598"/>
                              <a:gd name="T11" fmla="*/ 0 h 9144"/>
                              <a:gd name="T12" fmla="*/ 1609598 w 1609598"/>
                              <a:gd name="T13" fmla="*/ 9144 h 9144"/>
                            </a:gdLst>
                            <a:ahLst/>
                            <a:cxnLst>
                              <a:cxn ang="0">
                                <a:pos x="T0" y="T1"/>
                              </a:cxn>
                              <a:cxn ang="0">
                                <a:pos x="T2" y="T3"/>
                              </a:cxn>
                              <a:cxn ang="0">
                                <a:pos x="T4" y="T5"/>
                              </a:cxn>
                              <a:cxn ang="0">
                                <a:pos x="T6" y="T7"/>
                              </a:cxn>
                              <a:cxn ang="0">
                                <a:pos x="T8" y="T9"/>
                              </a:cxn>
                            </a:cxnLst>
                            <a:rect l="T10" t="T11" r="T12" b="T13"/>
                            <a:pathLst>
                              <a:path w="1609598" h="9144">
                                <a:moveTo>
                                  <a:pt x="0" y="0"/>
                                </a:moveTo>
                                <a:lnTo>
                                  <a:pt x="1609598" y="0"/>
                                </a:lnTo>
                                <a:lnTo>
                                  <a:pt x="1609598"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32381"/>
                        <wps:cNvSpPr>
                          <a:spLocks/>
                        </wps:cNvSpPr>
                        <wps:spPr bwMode="auto">
                          <a:xfrm>
                            <a:off x="19053" y="0"/>
                            <a:ext cx="92"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 name="Shape 32382"/>
                        <wps:cNvSpPr>
                          <a:spLocks/>
                        </wps:cNvSpPr>
                        <wps:spPr bwMode="auto">
                          <a:xfrm>
                            <a:off x="19114" y="0"/>
                            <a:ext cx="6130" cy="91"/>
                          </a:xfrm>
                          <a:custGeom>
                            <a:avLst/>
                            <a:gdLst>
                              <a:gd name="T0" fmla="*/ 0 w 612953"/>
                              <a:gd name="T1" fmla="*/ 0 h 9144"/>
                              <a:gd name="T2" fmla="*/ 612953 w 612953"/>
                              <a:gd name="T3" fmla="*/ 0 h 9144"/>
                              <a:gd name="T4" fmla="*/ 612953 w 612953"/>
                              <a:gd name="T5" fmla="*/ 9144 h 9144"/>
                              <a:gd name="T6" fmla="*/ 0 w 612953"/>
                              <a:gd name="T7" fmla="*/ 9144 h 9144"/>
                              <a:gd name="T8" fmla="*/ 0 w 612953"/>
                              <a:gd name="T9" fmla="*/ 0 h 9144"/>
                              <a:gd name="T10" fmla="*/ 0 w 612953"/>
                              <a:gd name="T11" fmla="*/ 0 h 9144"/>
                              <a:gd name="T12" fmla="*/ 612953 w 612953"/>
                              <a:gd name="T13" fmla="*/ 9144 h 9144"/>
                            </a:gdLst>
                            <a:ahLst/>
                            <a:cxnLst>
                              <a:cxn ang="0">
                                <a:pos x="T0" y="T1"/>
                              </a:cxn>
                              <a:cxn ang="0">
                                <a:pos x="T2" y="T3"/>
                              </a:cxn>
                              <a:cxn ang="0">
                                <a:pos x="T4" y="T5"/>
                              </a:cxn>
                              <a:cxn ang="0">
                                <a:pos x="T6" y="T7"/>
                              </a:cxn>
                              <a:cxn ang="0">
                                <a:pos x="T8" y="T9"/>
                              </a:cxn>
                            </a:cxnLst>
                            <a:rect l="T10" t="T11" r="T12" b="T13"/>
                            <a:pathLst>
                              <a:path w="612953" h="9144">
                                <a:moveTo>
                                  <a:pt x="0" y="0"/>
                                </a:moveTo>
                                <a:lnTo>
                                  <a:pt x="612953" y="0"/>
                                </a:lnTo>
                                <a:lnTo>
                                  <a:pt x="612953"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 name="Shape 32383"/>
                        <wps:cNvSpPr>
                          <a:spLocks/>
                        </wps:cNvSpPr>
                        <wps:spPr bwMode="auto">
                          <a:xfrm>
                            <a:off x="25152" y="0"/>
                            <a:ext cx="91"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Shape 32384"/>
                        <wps:cNvSpPr>
                          <a:spLocks/>
                        </wps:cNvSpPr>
                        <wps:spPr bwMode="auto">
                          <a:xfrm>
                            <a:off x="25213" y="0"/>
                            <a:ext cx="26200" cy="91"/>
                          </a:xfrm>
                          <a:custGeom>
                            <a:avLst/>
                            <a:gdLst>
                              <a:gd name="T0" fmla="*/ 0 w 2620010"/>
                              <a:gd name="T1" fmla="*/ 0 h 9144"/>
                              <a:gd name="T2" fmla="*/ 2620010 w 2620010"/>
                              <a:gd name="T3" fmla="*/ 0 h 9144"/>
                              <a:gd name="T4" fmla="*/ 2620010 w 2620010"/>
                              <a:gd name="T5" fmla="*/ 9144 h 9144"/>
                              <a:gd name="T6" fmla="*/ 0 w 2620010"/>
                              <a:gd name="T7" fmla="*/ 9144 h 9144"/>
                              <a:gd name="T8" fmla="*/ 0 w 2620010"/>
                              <a:gd name="T9" fmla="*/ 0 h 9144"/>
                              <a:gd name="T10" fmla="*/ 0 w 2620010"/>
                              <a:gd name="T11" fmla="*/ 0 h 9144"/>
                              <a:gd name="T12" fmla="*/ 2620010 w 2620010"/>
                              <a:gd name="T13" fmla="*/ 9144 h 9144"/>
                            </a:gdLst>
                            <a:ahLst/>
                            <a:cxnLst>
                              <a:cxn ang="0">
                                <a:pos x="T0" y="T1"/>
                              </a:cxn>
                              <a:cxn ang="0">
                                <a:pos x="T2" y="T3"/>
                              </a:cxn>
                              <a:cxn ang="0">
                                <a:pos x="T4" y="T5"/>
                              </a:cxn>
                              <a:cxn ang="0">
                                <a:pos x="T6" y="T7"/>
                              </a:cxn>
                              <a:cxn ang="0">
                                <a:pos x="T8" y="T9"/>
                              </a:cxn>
                            </a:cxnLst>
                            <a:rect l="T10" t="T11" r="T12" b="T13"/>
                            <a:pathLst>
                              <a:path w="2620010" h="9144">
                                <a:moveTo>
                                  <a:pt x="0" y="0"/>
                                </a:moveTo>
                                <a:lnTo>
                                  <a:pt x="2620010" y="0"/>
                                </a:lnTo>
                                <a:lnTo>
                                  <a:pt x="262001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1" name="Rectangle 24388"/>
                        <wps:cNvSpPr>
                          <a:spLocks noChangeArrowheads="1"/>
                        </wps:cNvSpPr>
                        <wps:spPr bwMode="auto">
                          <a:xfrm>
                            <a:off x="16341" y="384"/>
                            <a:ext cx="621"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183EB8" w14:textId="77777777" w:rsidR="00071E81" w:rsidRDefault="00071E81" w:rsidP="00B74BAE">
                              <w:r>
                                <w:rPr>
                                  <w:rFonts w:ascii="Times New Roman" w:hAnsi="Times New Roman"/>
                                </w:rPr>
                                <w:t>(</w:t>
                              </w:r>
                            </w:p>
                          </w:txbxContent>
                        </wps:txbx>
                        <wps:bodyPr rot="0" vert="horz" wrap="square" lIns="0" tIns="0" rIns="0" bIns="0" anchor="t" anchorCtr="0" upright="1">
                          <a:noAutofit/>
                        </wps:bodyPr>
                      </wps:wsp>
                      <wps:wsp>
                        <wps:cNvPr id="12" name="Rectangle 24393"/>
                        <wps:cNvSpPr>
                          <a:spLocks noChangeArrowheads="1"/>
                        </wps:cNvSpPr>
                        <wps:spPr bwMode="auto">
                          <a:xfrm>
                            <a:off x="16812" y="384"/>
                            <a:ext cx="17818"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DDFE8F" w14:textId="77777777" w:rsidR="00071E81" w:rsidRDefault="00071E81" w:rsidP="00B74BAE">
                              <w:r>
                                <w:rPr>
                                  <w:rFonts w:ascii="Times New Roman" w:hAnsi="Times New Roman"/>
                                </w:rPr>
                                <w:t>расшифровка подписи</w:t>
                              </w:r>
                            </w:p>
                          </w:txbxContent>
                        </wps:txbx>
                        <wps:bodyPr rot="0" vert="horz" wrap="square" lIns="0" tIns="0" rIns="0" bIns="0" anchor="t" anchorCtr="0" upright="1">
                          <a:noAutofit/>
                        </wps:bodyPr>
                      </wps:wsp>
                      <wps:wsp>
                        <wps:cNvPr id="13" name="Rectangle 24392"/>
                        <wps:cNvSpPr>
                          <a:spLocks noChangeArrowheads="1"/>
                        </wps:cNvSpPr>
                        <wps:spPr bwMode="auto">
                          <a:xfrm>
                            <a:off x="30203" y="384"/>
                            <a:ext cx="621"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68E229" w14:textId="77777777" w:rsidR="00071E81" w:rsidRDefault="00071E81" w:rsidP="00B74BAE">
                              <w:r>
                                <w:rPr>
                                  <w:rFonts w:ascii="Times New Roman" w:hAnsi="Times New Roman"/>
                                </w:rPr>
                                <w:t>)</w:t>
                              </w:r>
                            </w:p>
                          </w:txbxContent>
                        </wps:txbx>
                        <wps:bodyPr rot="0" vert="horz" wrap="square" lIns="0" tIns="0" rIns="0" bIns="0" anchor="t" anchorCtr="0" upright="1">
                          <a:noAutofit/>
                        </wps:bodyPr>
                      </wps:wsp>
                      <wps:wsp>
                        <wps:cNvPr id="14" name="Rectangle 694"/>
                        <wps:cNvSpPr>
                          <a:spLocks noChangeArrowheads="1"/>
                        </wps:cNvSpPr>
                        <wps:spPr bwMode="auto">
                          <a:xfrm>
                            <a:off x="30669" y="384"/>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1EF429" w14:textId="77777777" w:rsidR="00071E81" w:rsidRDefault="00071E81" w:rsidP="00B74BAE">
                              <w:r>
                                <w:rPr>
                                  <w:rFonts w:ascii="Times New Roman" w:hAnsi="Times New Roman"/>
                                </w:rPr>
                                <w:t xml:space="preserve"> </w:t>
                              </w:r>
                            </w:p>
                          </w:txbxContent>
                        </wps:txbx>
                        <wps:bodyPr rot="0" vert="horz" wrap="square" lIns="0" tIns="0" rIns="0" bIns="0" anchor="t" anchorCtr="0" upright="1">
                          <a:noAutofit/>
                        </wps:bodyPr>
                      </wps:wsp>
                      <wps:wsp>
                        <wps:cNvPr id="15" name="Rectangle 698"/>
                        <wps:cNvSpPr>
                          <a:spLocks noChangeArrowheads="1"/>
                        </wps:cNvSpPr>
                        <wps:spPr bwMode="auto">
                          <a:xfrm>
                            <a:off x="9589" y="1999"/>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3DFA1D" w14:textId="77777777" w:rsidR="00071E81" w:rsidRDefault="00071E81" w:rsidP="00B74BAE">
                              <w:r>
                                <w:rPr>
                                  <w:rFonts w:ascii="Times New Roman" w:hAnsi="Times New Roman"/>
                                </w:rPr>
                                <w:t xml:space="preserve"> </w:t>
                              </w:r>
                            </w:p>
                          </w:txbxContent>
                        </wps:txbx>
                        <wps:bodyPr rot="0" vert="horz" wrap="square" lIns="0" tIns="0" rIns="0" bIns="0" anchor="t" anchorCtr="0" upright="1">
                          <a:noAutofit/>
                        </wps:bodyPr>
                      </wps:wsp>
                      <wps:wsp>
                        <wps:cNvPr id="16" name="Shape 32385"/>
                        <wps:cNvSpPr>
                          <a:spLocks/>
                        </wps:cNvSpPr>
                        <wps:spPr bwMode="auto">
                          <a:xfrm>
                            <a:off x="0" y="3291"/>
                            <a:ext cx="19143" cy="92"/>
                          </a:xfrm>
                          <a:custGeom>
                            <a:avLst/>
                            <a:gdLst>
                              <a:gd name="T0" fmla="*/ 0 w 1914398"/>
                              <a:gd name="T1" fmla="*/ 0 h 9144"/>
                              <a:gd name="T2" fmla="*/ 1914398 w 1914398"/>
                              <a:gd name="T3" fmla="*/ 0 h 9144"/>
                              <a:gd name="T4" fmla="*/ 1914398 w 1914398"/>
                              <a:gd name="T5" fmla="*/ 9144 h 9144"/>
                              <a:gd name="T6" fmla="*/ 0 w 1914398"/>
                              <a:gd name="T7" fmla="*/ 9144 h 9144"/>
                              <a:gd name="T8" fmla="*/ 0 w 1914398"/>
                              <a:gd name="T9" fmla="*/ 0 h 9144"/>
                              <a:gd name="T10" fmla="*/ 0 w 1914398"/>
                              <a:gd name="T11" fmla="*/ 0 h 9144"/>
                              <a:gd name="T12" fmla="*/ 1914398 w 1914398"/>
                              <a:gd name="T13" fmla="*/ 9144 h 9144"/>
                            </a:gdLst>
                            <a:ahLst/>
                            <a:cxnLst>
                              <a:cxn ang="0">
                                <a:pos x="T0" y="T1"/>
                              </a:cxn>
                              <a:cxn ang="0">
                                <a:pos x="T2" y="T3"/>
                              </a:cxn>
                              <a:cxn ang="0">
                                <a:pos x="T4" y="T5"/>
                              </a:cxn>
                              <a:cxn ang="0">
                                <a:pos x="T6" y="T7"/>
                              </a:cxn>
                              <a:cxn ang="0">
                                <a:pos x="T8" y="T9"/>
                              </a:cxn>
                            </a:cxnLst>
                            <a:rect l="T10" t="T11" r="T12" b="T13"/>
                            <a:pathLst>
                              <a:path w="1914398" h="9144">
                                <a:moveTo>
                                  <a:pt x="0" y="0"/>
                                </a:moveTo>
                                <a:lnTo>
                                  <a:pt x="1914398" y="0"/>
                                </a:lnTo>
                                <a:lnTo>
                                  <a:pt x="1914398"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487373F" id="Group 24707" o:spid="_x0000_s1048" style="width:404.85pt;height:26.4pt;mso-position-horizontal-relative:char;mso-position-vertical-relative:line" coordsize="51413,3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">
                <v:shape id="Shape 32380" o:spid="_x0000_s1049" style="position:absolute;left:3048;width:16095;height:91;visibility:visible;mso-wrap-style:square;v-text-anchor:top" coordsize="16095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F+usMA&#10;AADaAAAADwAAAGRycy9kb3ducmV2LnhtbESPT2vCQBTE7wW/w/IK3upGD6FNXUUU0YMQ/EPPj+wz&#10;G5t9G7JrTPz03UKhx2FmfsPMl72tRUetrxwrmE4SEMSF0xWXCi7n7ds7CB+QNdaOScFAHpaL0csc&#10;M+0efKTuFEoRIewzVGBCaDIpfWHIop+4hjh6V9daDFG2pdQtPiLc1nKWJKm0WHFcMNjQ2lDxfbpb&#10;Bfk0/1ibw2aww7PbrfL0ePuSvVLj1371CSJQH/7Df+29VpDC75V4A+Ti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xF+usMAAADaAAAADwAAAAAAAAAAAAAAAACYAgAAZHJzL2Rv&#10;d25yZXYueG1sUEsFBgAAAAAEAAQA9QAAAIgDAAAAAA==&#10;" path="m,l1609598,r,9144l,9144,,e" fillcolor="black" stroked="f" strokeweight="0">
                  <v:stroke miterlimit="83231f" joinstyle="miter"/>
                  <v:path arrowok="t" o:connecttype="custom" o:connectlocs="0,0;16095,0;16095,91;0,91;0,0" o:connectangles="0,0,0,0,0" textboxrect="0,0,1609598,9144"/>
                </v:shape>
                <v:shape id="Shape 32381" o:spid="_x0000_s1050" style="position:absolute;left:19053;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PjBcMA&#10;AADaAAAADwAAAGRycy9kb3ducmV2LnhtbESPQWvCQBSE74X+h+UJvTUbLWgb3YTSKvUmpgWvj+wz&#10;G8y+Ddk1if++Wyh4HGbmG2ZTTLYVA/W+caxgnqQgiCunG64V/Hzvnl9B+ICssXVMCm7kocgfHzaY&#10;aTfykYYy1CJC2GeowITQZVL6ypBFn7iOOHpn11sMUfa11D2OEW5buUjTpbTYcFww2NGHoepSXq2C&#10;E8/fvm6H3ef+ZTiMl4VZjtMWlXqaTe9rEIGmcA//t/dawQr+rsQbIP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1PjBcMAAADaAAAADwAAAAAAAAAAAAAAAACYAgAAZHJzL2Rv&#10;d25yZXYueG1sUEsFBgAAAAAEAAQA9QAAAIgDAAAAAA==&#10;" path="m,l9144,r,9144l,9144,,e" fillcolor="black" stroked="f" strokeweight="0">
                  <v:stroke miterlimit="83231f" joinstyle="miter"/>
                  <v:path arrowok="t" o:connecttype="custom" o:connectlocs="0,0;92,0;92,91;0,91;0,0" o:connectangles="0,0,0,0,0" textboxrect="0,0,9144,9144"/>
                </v:shape>
                <v:shape id="Shape 32382" o:spid="_x0000_s1051" style="position:absolute;left:19114;width:6130;height:91;visibility:visible;mso-wrap-style:square;v-text-anchor:top" coordsize="61295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Yy9MAA&#10;AADaAAAADwAAAGRycy9kb3ducmV2LnhtbERP3WrCMBS+H/gO4Qi7KTZ1nUOqUWQw6O62rg9waI5t&#10;MTkpTazVp18uBrv8+P73x9kaMdHoe8cK1mkGgrhxuudWQf3zsdqC8AFZo3FMCu7k4XhYPO2x0O7G&#10;3zRVoRUxhH2BCroQhkJK33Rk0aduII7c2Y0WQ4RjK/WItxhujXzJsjdpsefY0OFA7x01l+pqFeDn&#10;ozab4ZKYzel1yvMqKb98otTzcj7tQASaw7/4z11qBXFrvBJvgDz8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VYy9MAAAADaAAAADwAAAAAAAAAAAAAAAACYAgAAZHJzL2Rvd25y&#10;ZXYueG1sUEsFBgAAAAAEAAQA9QAAAIUDAAAAAA==&#10;" path="m,l612953,r,9144l,9144,,e" fillcolor="black" stroked="f" strokeweight="0">
                  <v:stroke miterlimit="83231f" joinstyle="miter"/>
                  <v:path arrowok="t" o:connecttype="custom" o:connectlocs="0,0;6130,0;6130,91;0,91;0,0" o:connectangles="0,0,0,0,0" textboxrect="0,0,612953,9144"/>
                </v:shape>
                <v:shape id="Shape 32383" o:spid="_x0000_s1052" style="position:absolute;left:2515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DS7MIA&#10;AADaAAAADwAAAGRycy9kb3ducmV2LnhtbESPQWvCQBSE74L/YXmF3nSjBakxm1Bspd6kKnh9ZJ/Z&#10;kOzbkN0m8d93C4Ueh5n5hsmKybZioN7XjhWslgkI4tLpmisF18th8QrCB2SNrWNS8CAPRT6fZZhq&#10;N/IXDedQiQhhn6ICE0KXSulLQxb90nXE0bu73mKIsq+k7nGMcNvKdZJspMWa44LBjvaGyub8bRXc&#10;eLX9fJwO78eX4TQ2a7MZpw9U6vlpetuBCDSF//Bf+6gVbOH3SrwBM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gNLswgAAANoAAAAPAAAAAAAAAAAAAAAAAJgCAABkcnMvZG93&#10;bnJldi54bWxQSwUGAAAAAAQABAD1AAAAhwMAAAAA&#10;" path="m,l9144,r,9144l,9144,,e" fillcolor="black" stroked="f" strokeweight="0">
                  <v:stroke miterlimit="83231f" joinstyle="miter"/>
                  <v:path arrowok="t" o:connecttype="custom" o:connectlocs="0,0;91,0;91,91;0,91;0,0" o:connectangles="0,0,0,0,0" textboxrect="0,0,9144,9144"/>
                </v:shape>
                <v:shape id="Shape 32384" o:spid="_x0000_s1053" style="position:absolute;left:25213;width:26200;height:91;visibility:visible;mso-wrap-style:square;v-text-anchor:top" coordsize="262001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676MIA&#10;AADbAAAADwAAAGRycy9kb3ducmV2LnhtbESPQUsDMRCF70L/Q5iCF7GJgrKsTYsUBC8WrHofNtPN&#10;1s0kTdJ2/ffOQfA2w3vz3jfL9RRGdaZchsgW7hYGFHEX3cC9hc+Pl9sGVKnIDsfIZOGHCqxXs6sl&#10;ti5e+J3Ou9orCeHSogVfa2q1Lp2ngGURE7Fo+5gDVllzr13Gi4SHUd8b86gDDiwNHhNtPHXfu1Ow&#10;cNi6JhuXptNX448mloe37U2y9no+PT+BqjTVf/Pf9asTfKGXX2QAvf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TrvowgAAANsAAAAPAAAAAAAAAAAAAAAAAJgCAABkcnMvZG93&#10;bnJldi54bWxQSwUGAAAAAAQABAD1AAAAhwMAAAAA&#10;" path="m,l2620010,r,9144l,9144,,e" fillcolor="black" stroked="f" strokeweight="0">
                  <v:stroke miterlimit="83231f" joinstyle="miter"/>
                  <v:path arrowok="t" o:connecttype="custom" o:connectlocs="0,0;26200,0;26200,91;0,91;0,0" o:connectangles="0,0,0,0,0" textboxrect="0,0,2620010,9144"/>
                </v:shape>
                <v:rect id="Rectangle 24388" o:spid="_x0000_s1054" style="position:absolute;left:16341;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BXm8MA&#10;AADbAAAADwAAAGRycy9kb3ducmV2LnhtbERPTWvCQBC9C/0PyxS86SYeiqbZhFCVeLRasL0N2WkS&#10;mp0N2a2J/vpuodDbPN7npPlkOnGlwbWWFcTLCARxZXXLtYK3836xBuE8ssbOMim4kYM8e5ilmGg7&#10;8itdT74WIYRdggoa7/tESlc1ZNAtbU8cuE87GPQBDrXUA44h3HRyFUVP0mDLoaHBnl4aqr5O30ZB&#10;ue6L94O9j3W3+ygvx8tme954peaPU/EMwtPk/8V/7oMO82P4/SUcIL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BXm8MAAADbAAAADwAAAAAAAAAAAAAAAACYAgAAZHJzL2Rv&#10;d25yZXYueG1sUEsFBgAAAAAEAAQA9QAAAIgDAAAAAA==&#10;" filled="f" stroked="f">
                  <v:textbox inset="0,0,0,0">
                    <w:txbxContent>
                      <w:p w14:paraId="44183EB8" w14:textId="77777777" w:rsidR="00071E81" w:rsidRDefault="00071E81" w:rsidP="00B74BAE">
                        <w:r>
                          <w:rPr>
                            <w:rFonts w:ascii="Times New Roman" w:hAnsi="Times New Roman"/>
                          </w:rPr>
                          <w:t>(</w:t>
                        </w:r>
                      </w:p>
                    </w:txbxContent>
                  </v:textbox>
                </v:rect>
                <v:rect id="Rectangle 24393" o:spid="_x0000_s1055" style="position:absolute;left:16812;top:384;width:17818;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LJ7MEA&#10;AADbAAAADwAAAGRycy9kb3ducmV2LnhtbERPS4vCMBC+L/gfwix4W9P1sGjXWIoP9OgLXG9DM7bF&#10;ZlKarK3+eiMI3ubje84k6UwlrtS40rKC70EEgjizuuRcwWG//BqBcB5ZY2WZFNzIQTLtfUww1rbl&#10;LV13PhchhF2MCgrv61hKlxVk0A1sTRy4s20M+gCbXOoG2xBuKjmMoh9psOTQUGBNs4Kyy+7fKFiN&#10;6vRvbe9tXi1Oq+PmOJ7vx16p/meX/oLw1Pm3+OVe6zB/CM9fwgFy+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1iyezBAAAA2wAAAA8AAAAAAAAAAAAAAAAAmAIAAGRycy9kb3du&#10;cmV2LnhtbFBLBQYAAAAABAAEAPUAAACGAwAAAAA=&#10;" filled="f" stroked="f">
                  <v:textbox inset="0,0,0,0">
                    <w:txbxContent>
                      <w:p w14:paraId="16DDFE8F" w14:textId="77777777" w:rsidR="00071E81" w:rsidRDefault="00071E81" w:rsidP="00B74BAE">
                        <w:r>
                          <w:rPr>
                            <w:rFonts w:ascii="Times New Roman" w:hAnsi="Times New Roman"/>
                          </w:rPr>
                          <w:t>расшифровка подписи</w:t>
                        </w:r>
                      </w:p>
                    </w:txbxContent>
                  </v:textbox>
                </v:rect>
                <v:rect id="Rectangle 24392" o:spid="_x0000_s1056" style="position:absolute;left:30203;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5sd8EA&#10;AADbAAAADwAAAGRycy9kb3ducmV2LnhtbERPS4vCMBC+C/6HMMLeNFVh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IubHfBAAAA2wAAAA8AAAAAAAAAAAAAAAAAmAIAAGRycy9kb3du&#10;cmV2LnhtbFBLBQYAAAAABAAEAPUAAACGAwAAAAA=&#10;" filled="f" stroked="f">
                  <v:textbox inset="0,0,0,0">
                    <w:txbxContent>
                      <w:p w14:paraId="6668E229" w14:textId="77777777" w:rsidR="00071E81" w:rsidRDefault="00071E81" w:rsidP="00B74BAE">
                        <w:r>
                          <w:rPr>
                            <w:rFonts w:ascii="Times New Roman" w:hAnsi="Times New Roman"/>
                          </w:rPr>
                          <w:t>)</w:t>
                        </w:r>
                      </w:p>
                    </w:txbxContent>
                  </v:textbox>
                </v:rect>
                <v:rect id="Rectangle 694" o:spid="_x0000_s1057" style="position:absolute;left:30669;top:384;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f0A8EA&#10;AADbAAAADwAAAGRycy9kb3ducmV2LnhtbERPS4vCMBC+C/6HMMLeNFVk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3H9APBAAAA2wAAAA8AAAAAAAAAAAAAAAAAmAIAAGRycy9kb3du&#10;cmV2LnhtbFBLBQYAAAAABAAEAPUAAACGAwAAAAA=&#10;" filled="f" stroked="f">
                  <v:textbox inset="0,0,0,0">
                    <w:txbxContent>
                      <w:p w14:paraId="381EF429" w14:textId="77777777" w:rsidR="00071E81" w:rsidRDefault="00071E81" w:rsidP="00B74BAE">
                        <w:r>
                          <w:rPr>
                            <w:rFonts w:ascii="Times New Roman" w:hAnsi="Times New Roman"/>
                          </w:rPr>
                          <w:t xml:space="preserve"> </w:t>
                        </w:r>
                      </w:p>
                    </w:txbxContent>
                  </v:textbox>
                </v:rect>
                <v:rect id="Rectangle 698" o:spid="_x0000_s1058" style="position:absolute;left:9589;top:1999;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tRmMEA&#10;AADbAAAADwAAAGRycy9kb3ducmV2LnhtbERPS4vCMBC+C/6HMMLeNFVw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KLUZjBAAAA2wAAAA8AAAAAAAAAAAAAAAAAmAIAAGRycy9kb3du&#10;cmV2LnhtbFBLBQYAAAAABAAEAPUAAACGAwAAAAA=&#10;" filled="f" stroked="f">
                  <v:textbox inset="0,0,0,0">
                    <w:txbxContent>
                      <w:p w14:paraId="363DFA1D" w14:textId="77777777" w:rsidR="00071E81" w:rsidRDefault="00071E81" w:rsidP="00B74BAE">
                        <w:r>
                          <w:rPr>
                            <w:rFonts w:ascii="Times New Roman" w:hAnsi="Times New Roman"/>
                          </w:rPr>
                          <w:t xml:space="preserve"> </w:t>
                        </w:r>
                      </w:p>
                    </w:txbxContent>
                  </v:textbox>
                </v:rect>
                <v:shape id="Shape 32385" o:spid="_x0000_s1059" style="position:absolute;top:3291;width:19143;height:92;visibility:visible;mso-wrap-style:square;v-text-anchor:top" coordsize="19143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ZU+8AA&#10;AADbAAAADwAAAGRycy9kb3ducmV2LnhtbERP24rCMBB9F/yHMIJvmqogUo1FhRUfVhYvHzA2Y1va&#10;TLpNrN2/NwuCb3M411klnalES40rLCuYjCMQxKnVBWcKrpev0QKE88gaK8uk4I8cJOt+b4Wxtk8+&#10;UXv2mQgh7GJUkHtfx1K6NCeDbmxr4sDdbWPQB9hkUjf4DOGmktMomkuDBYeGHGva5ZSW54dRUH+3&#10;ejGb8PH3dricfspoO632W6WGg26zBOGp8x/x233QYf4c/n8JB8j1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7ZU+8AAAADbAAAADwAAAAAAAAAAAAAAAACYAgAAZHJzL2Rvd25y&#10;ZXYueG1sUEsFBgAAAAAEAAQA9QAAAIUDAAAAAA==&#10;" path="m,l1914398,r,9144l,9144,,e" fillcolor="black" stroked="f" strokeweight="0">
                  <v:stroke miterlimit="83231f" joinstyle="miter"/>
                  <v:path arrowok="t" o:connecttype="custom" o:connectlocs="0,0;19143,0;19143,92;0,92;0,0" o:connectangles="0,0,0,0,0" textboxrect="0,0,1914398,9144"/>
                </v:shape>
                <w10:anchorlock/>
              </v:group>
            </w:pict>
          </mc:Fallback>
        </mc:AlternateContent>
      </w:r>
    </w:p>
    <w:p w14:paraId="0C91FF5A" w14:textId="77777777" w:rsidR="00B74BAE" w:rsidRDefault="00B74BAE" w:rsidP="00B74BAE">
      <w:pPr>
        <w:spacing w:after="0"/>
        <w:ind w:left="2"/>
      </w:pPr>
      <w:r>
        <w:rPr>
          <w:rFonts w:ascii="Times New Roman" w:hAnsi="Times New Roman"/>
        </w:rPr>
        <w:t xml:space="preserve"> </w:t>
      </w:r>
    </w:p>
    <w:p w14:paraId="57FDC4B5" w14:textId="77777777" w:rsidR="00F808CA" w:rsidRDefault="00F808CA" w:rsidP="008F4C33">
      <w:pPr>
        <w:spacing w:after="0"/>
        <w:ind w:right="15"/>
        <w:rPr>
          <w:rFonts w:ascii="Times New Roman" w:hAnsi="Times New Roman"/>
        </w:rPr>
      </w:pPr>
    </w:p>
    <w:p w14:paraId="1E4A18EE" w14:textId="77777777" w:rsidR="007B0886" w:rsidRDefault="007B0886" w:rsidP="004402CC">
      <w:pPr>
        <w:pStyle w:val="ConsPlusNormal"/>
        <w:jc w:val="right"/>
        <w:outlineLvl w:val="1"/>
      </w:pPr>
    </w:p>
    <w:p w14:paraId="1BAB2AB2" w14:textId="77777777" w:rsidR="007B0886" w:rsidRDefault="007B0886" w:rsidP="004402CC">
      <w:pPr>
        <w:pStyle w:val="ConsPlusNormal"/>
        <w:jc w:val="right"/>
        <w:outlineLvl w:val="1"/>
      </w:pPr>
    </w:p>
    <w:p w14:paraId="1091A60A" w14:textId="77777777" w:rsidR="007B0886" w:rsidRDefault="007B0886" w:rsidP="004402CC">
      <w:pPr>
        <w:pStyle w:val="ConsPlusNormal"/>
        <w:jc w:val="right"/>
        <w:outlineLvl w:val="1"/>
      </w:pPr>
    </w:p>
    <w:p w14:paraId="3E9B8A07" w14:textId="77777777" w:rsidR="007B0886" w:rsidRDefault="007B0886" w:rsidP="004402CC">
      <w:pPr>
        <w:pStyle w:val="ConsPlusNormal"/>
        <w:jc w:val="right"/>
        <w:outlineLvl w:val="1"/>
      </w:pPr>
    </w:p>
    <w:p w14:paraId="700AF174" w14:textId="77777777" w:rsidR="007B0886" w:rsidRDefault="007B0886" w:rsidP="004402CC">
      <w:pPr>
        <w:pStyle w:val="ConsPlusNormal"/>
        <w:jc w:val="right"/>
        <w:outlineLvl w:val="1"/>
      </w:pPr>
    </w:p>
    <w:p w14:paraId="6EDDD0D8" w14:textId="77777777" w:rsidR="007B0886" w:rsidRDefault="007B0886" w:rsidP="004402CC">
      <w:pPr>
        <w:pStyle w:val="ConsPlusNormal"/>
        <w:jc w:val="right"/>
        <w:outlineLvl w:val="1"/>
      </w:pPr>
    </w:p>
    <w:p w14:paraId="4EA1E947" w14:textId="77777777" w:rsidR="007B0886" w:rsidRDefault="007B0886" w:rsidP="004402CC">
      <w:pPr>
        <w:pStyle w:val="ConsPlusNormal"/>
        <w:jc w:val="right"/>
        <w:outlineLvl w:val="1"/>
      </w:pPr>
    </w:p>
    <w:p w14:paraId="347F178B" w14:textId="77777777" w:rsidR="007B0886" w:rsidRDefault="007B0886" w:rsidP="004402CC">
      <w:pPr>
        <w:pStyle w:val="ConsPlusNormal"/>
        <w:jc w:val="right"/>
        <w:outlineLvl w:val="1"/>
      </w:pPr>
    </w:p>
    <w:p w14:paraId="0AB705AB" w14:textId="77777777" w:rsidR="007B0886" w:rsidRDefault="007B0886" w:rsidP="004402CC">
      <w:pPr>
        <w:pStyle w:val="ConsPlusNormal"/>
        <w:jc w:val="right"/>
        <w:outlineLvl w:val="1"/>
      </w:pPr>
    </w:p>
    <w:p w14:paraId="2A612041" w14:textId="77777777" w:rsidR="007B0886" w:rsidRDefault="007B0886" w:rsidP="004402CC">
      <w:pPr>
        <w:pStyle w:val="ConsPlusNormal"/>
        <w:jc w:val="right"/>
        <w:outlineLvl w:val="1"/>
      </w:pPr>
    </w:p>
    <w:p w14:paraId="6B1F1AC1" w14:textId="77777777" w:rsidR="007B0886" w:rsidRDefault="007B0886" w:rsidP="004402CC">
      <w:pPr>
        <w:pStyle w:val="ConsPlusNormal"/>
        <w:jc w:val="right"/>
        <w:outlineLvl w:val="1"/>
      </w:pPr>
    </w:p>
    <w:p w14:paraId="23524059" w14:textId="77777777" w:rsidR="007B0886" w:rsidRDefault="007B0886" w:rsidP="004402CC">
      <w:pPr>
        <w:pStyle w:val="ConsPlusNormal"/>
        <w:jc w:val="right"/>
        <w:outlineLvl w:val="1"/>
      </w:pPr>
    </w:p>
    <w:p w14:paraId="257B4EE8" w14:textId="77777777" w:rsidR="007B0886" w:rsidRDefault="007B0886" w:rsidP="004402CC">
      <w:pPr>
        <w:pStyle w:val="ConsPlusNormal"/>
        <w:jc w:val="right"/>
        <w:outlineLvl w:val="1"/>
      </w:pPr>
    </w:p>
    <w:p w14:paraId="068ED315" w14:textId="77777777" w:rsidR="007B0886" w:rsidRDefault="007B0886" w:rsidP="004402CC">
      <w:pPr>
        <w:pStyle w:val="ConsPlusNormal"/>
        <w:jc w:val="right"/>
        <w:outlineLvl w:val="1"/>
      </w:pPr>
    </w:p>
    <w:p w14:paraId="304473F8" w14:textId="77777777" w:rsidR="007B0886" w:rsidRDefault="007B0886" w:rsidP="004402CC">
      <w:pPr>
        <w:pStyle w:val="ConsPlusNormal"/>
        <w:jc w:val="right"/>
        <w:outlineLvl w:val="1"/>
      </w:pPr>
    </w:p>
    <w:p w14:paraId="4D21B26E" w14:textId="77777777" w:rsidR="007B0886" w:rsidRDefault="007B0886" w:rsidP="004402CC">
      <w:pPr>
        <w:pStyle w:val="ConsPlusNormal"/>
        <w:jc w:val="right"/>
        <w:outlineLvl w:val="1"/>
      </w:pPr>
    </w:p>
    <w:p w14:paraId="20C70ECA" w14:textId="77777777" w:rsidR="007B0886" w:rsidRDefault="007B0886" w:rsidP="004402CC">
      <w:pPr>
        <w:pStyle w:val="ConsPlusNormal"/>
        <w:jc w:val="right"/>
        <w:outlineLvl w:val="1"/>
      </w:pPr>
    </w:p>
    <w:p w14:paraId="0F8F1348" w14:textId="77777777" w:rsidR="007B0886" w:rsidRDefault="007B0886" w:rsidP="004402CC">
      <w:pPr>
        <w:pStyle w:val="ConsPlusNormal"/>
        <w:jc w:val="right"/>
        <w:outlineLvl w:val="1"/>
      </w:pPr>
    </w:p>
    <w:p w14:paraId="7EE377F6" w14:textId="77777777" w:rsidR="007B0886" w:rsidRDefault="007B0886" w:rsidP="004402CC">
      <w:pPr>
        <w:pStyle w:val="ConsPlusNormal"/>
        <w:jc w:val="right"/>
        <w:outlineLvl w:val="1"/>
      </w:pPr>
    </w:p>
    <w:p w14:paraId="777E0B27" w14:textId="77777777" w:rsidR="007B0886" w:rsidRDefault="007B0886" w:rsidP="004402CC">
      <w:pPr>
        <w:pStyle w:val="ConsPlusNormal"/>
        <w:jc w:val="right"/>
        <w:outlineLvl w:val="1"/>
      </w:pPr>
    </w:p>
    <w:p w14:paraId="397EE1DC" w14:textId="77777777" w:rsidR="007B0886" w:rsidRDefault="007B0886" w:rsidP="004402CC">
      <w:pPr>
        <w:pStyle w:val="ConsPlusNormal"/>
        <w:jc w:val="right"/>
        <w:outlineLvl w:val="1"/>
      </w:pPr>
    </w:p>
    <w:p w14:paraId="53AB9727" w14:textId="77777777" w:rsidR="007B0886" w:rsidRDefault="007B0886" w:rsidP="004402CC">
      <w:pPr>
        <w:pStyle w:val="ConsPlusNormal"/>
        <w:jc w:val="right"/>
        <w:outlineLvl w:val="1"/>
      </w:pPr>
    </w:p>
    <w:p w14:paraId="78D29206" w14:textId="77777777" w:rsidR="007B0886" w:rsidRDefault="007B0886" w:rsidP="004402CC">
      <w:pPr>
        <w:pStyle w:val="ConsPlusNormal"/>
        <w:jc w:val="right"/>
        <w:outlineLvl w:val="1"/>
      </w:pPr>
    </w:p>
    <w:p w14:paraId="4138EEBC" w14:textId="77777777" w:rsidR="007B0886" w:rsidRDefault="007B0886" w:rsidP="004402CC">
      <w:pPr>
        <w:pStyle w:val="ConsPlusNormal"/>
        <w:jc w:val="right"/>
        <w:outlineLvl w:val="1"/>
      </w:pPr>
    </w:p>
    <w:p w14:paraId="402B7432" w14:textId="77777777" w:rsidR="007B0886" w:rsidRDefault="007B0886" w:rsidP="004402CC">
      <w:pPr>
        <w:pStyle w:val="ConsPlusNormal"/>
        <w:jc w:val="right"/>
        <w:outlineLvl w:val="1"/>
      </w:pPr>
    </w:p>
    <w:p w14:paraId="769402F1" w14:textId="77777777" w:rsidR="007B0886" w:rsidRDefault="007B0886" w:rsidP="004402CC">
      <w:pPr>
        <w:pStyle w:val="ConsPlusNormal"/>
        <w:jc w:val="right"/>
        <w:outlineLvl w:val="1"/>
      </w:pPr>
    </w:p>
    <w:p w14:paraId="5BD3A811" w14:textId="77777777" w:rsidR="007B0886" w:rsidRDefault="007B0886" w:rsidP="004402CC">
      <w:pPr>
        <w:pStyle w:val="ConsPlusNormal"/>
        <w:jc w:val="right"/>
        <w:outlineLvl w:val="1"/>
      </w:pPr>
    </w:p>
    <w:p w14:paraId="2741CACB" w14:textId="77777777" w:rsidR="007B0886" w:rsidRDefault="007B0886" w:rsidP="004402CC">
      <w:pPr>
        <w:pStyle w:val="ConsPlusNormal"/>
        <w:jc w:val="right"/>
        <w:outlineLvl w:val="1"/>
      </w:pPr>
    </w:p>
    <w:p w14:paraId="220D8F4F" w14:textId="77777777" w:rsidR="007B0886" w:rsidRDefault="007B0886" w:rsidP="004402CC">
      <w:pPr>
        <w:pStyle w:val="ConsPlusNormal"/>
        <w:jc w:val="right"/>
        <w:outlineLvl w:val="1"/>
      </w:pPr>
    </w:p>
    <w:p w14:paraId="7D3FA110" w14:textId="77777777" w:rsidR="007B0886" w:rsidRDefault="007B0886" w:rsidP="004402CC">
      <w:pPr>
        <w:pStyle w:val="ConsPlusNormal"/>
        <w:jc w:val="right"/>
        <w:outlineLvl w:val="1"/>
      </w:pPr>
    </w:p>
    <w:p w14:paraId="0D12DB13" w14:textId="77777777" w:rsidR="007B0886" w:rsidRDefault="007B0886" w:rsidP="004402CC">
      <w:pPr>
        <w:pStyle w:val="ConsPlusNormal"/>
        <w:jc w:val="right"/>
        <w:outlineLvl w:val="1"/>
      </w:pPr>
    </w:p>
    <w:p w14:paraId="276B2FE9" w14:textId="77777777" w:rsidR="007B0886" w:rsidRDefault="007B0886" w:rsidP="004402CC">
      <w:pPr>
        <w:pStyle w:val="ConsPlusNormal"/>
        <w:jc w:val="right"/>
        <w:outlineLvl w:val="1"/>
      </w:pPr>
    </w:p>
    <w:p w14:paraId="5619C679" w14:textId="77777777" w:rsidR="007B0886" w:rsidRDefault="007B0886" w:rsidP="004402CC">
      <w:pPr>
        <w:pStyle w:val="ConsPlusNormal"/>
        <w:jc w:val="right"/>
        <w:outlineLvl w:val="1"/>
      </w:pPr>
    </w:p>
    <w:p w14:paraId="35DFFF14" w14:textId="77777777" w:rsidR="007B0886" w:rsidRDefault="007B0886" w:rsidP="004402CC">
      <w:pPr>
        <w:pStyle w:val="ConsPlusNormal"/>
        <w:jc w:val="right"/>
        <w:outlineLvl w:val="1"/>
      </w:pPr>
    </w:p>
    <w:p w14:paraId="2B6613DC" w14:textId="77777777" w:rsidR="003430A7" w:rsidRDefault="003430A7" w:rsidP="004402CC">
      <w:pPr>
        <w:pStyle w:val="ConsPlusNormal"/>
        <w:jc w:val="right"/>
        <w:outlineLvl w:val="1"/>
      </w:pPr>
    </w:p>
    <w:p w14:paraId="0614A92E" w14:textId="77777777" w:rsidR="003430A7" w:rsidRDefault="003430A7" w:rsidP="004402CC">
      <w:pPr>
        <w:pStyle w:val="ConsPlusNormal"/>
        <w:jc w:val="right"/>
        <w:outlineLvl w:val="1"/>
      </w:pPr>
    </w:p>
    <w:p w14:paraId="3D70499E" w14:textId="0BFF099A" w:rsidR="004402CC" w:rsidRDefault="004402CC" w:rsidP="004402CC">
      <w:pPr>
        <w:pStyle w:val="ConsPlusNormal"/>
        <w:jc w:val="right"/>
        <w:outlineLvl w:val="1"/>
      </w:pPr>
      <w:r>
        <w:lastRenderedPageBreak/>
        <w:t>Приложение</w:t>
      </w:r>
      <w:r w:rsidR="006041AF">
        <w:t xml:space="preserve"> № </w:t>
      </w:r>
      <w:r w:rsidR="007B0886">
        <w:t>4</w:t>
      </w:r>
      <w:r w:rsidR="006041AF">
        <w:t xml:space="preserve"> </w:t>
      </w:r>
    </w:p>
    <w:p w14:paraId="06022DFD" w14:textId="77777777" w:rsidR="007B0886" w:rsidRDefault="007B0886" w:rsidP="007B0886">
      <w:pPr>
        <w:pStyle w:val="ConsPlusNormal"/>
        <w:ind w:left="5245"/>
        <w:jc w:val="right"/>
      </w:pPr>
      <w:r>
        <w:t>к административному регламенту</w:t>
      </w:r>
    </w:p>
    <w:p w14:paraId="1CAAF2B8" w14:textId="77777777" w:rsidR="007B0886" w:rsidRDefault="007B0886" w:rsidP="007B0886">
      <w:pPr>
        <w:pStyle w:val="ConsPlusNormal"/>
        <w:ind w:left="5245"/>
        <w:jc w:val="right"/>
      </w:pPr>
      <w:r>
        <w:t>предоставления муниципальной услуги</w:t>
      </w:r>
    </w:p>
    <w:p w14:paraId="652E2BF9" w14:textId="77777777" w:rsidR="007B0886" w:rsidRDefault="007B0886" w:rsidP="007B0886">
      <w:pPr>
        <w:pStyle w:val="ConsPlusNormal"/>
        <w:ind w:left="5245"/>
        <w:jc w:val="right"/>
      </w:pPr>
      <w:r w:rsidRPr="00AB1BAE">
        <w:t>«Перевод жилого помещения в нежилое помещение и нежилого помещения в жилое помещение</w:t>
      </w:r>
      <w:r>
        <w:t>, расположенное на территории Каргопольского муниципального округа Архангельской области»</w:t>
      </w:r>
    </w:p>
    <w:p w14:paraId="593C53F2" w14:textId="77777777" w:rsidR="004402CC" w:rsidRDefault="004402CC" w:rsidP="00B74BAE">
      <w:pPr>
        <w:spacing w:after="0"/>
        <w:ind w:right="15"/>
        <w:jc w:val="right"/>
        <w:rPr>
          <w:rFonts w:ascii="Times New Roman" w:hAnsi="Times New Roman"/>
        </w:rPr>
      </w:pPr>
    </w:p>
    <w:p w14:paraId="7A6D4978" w14:textId="77777777" w:rsidR="004402CC" w:rsidRDefault="004402CC" w:rsidP="00B74BAE">
      <w:pPr>
        <w:spacing w:after="0"/>
        <w:ind w:right="15"/>
        <w:jc w:val="right"/>
        <w:rPr>
          <w:rFonts w:ascii="Times New Roman" w:hAnsi="Times New Roman"/>
        </w:rPr>
      </w:pPr>
    </w:p>
    <w:p w14:paraId="4DA889A3" w14:textId="77777777" w:rsidR="004402CC" w:rsidRDefault="004402CC" w:rsidP="00B74BAE">
      <w:pPr>
        <w:spacing w:after="0"/>
        <w:ind w:right="15"/>
        <w:jc w:val="right"/>
        <w:rPr>
          <w:rFonts w:ascii="Times New Roman" w:hAnsi="Times New Roman"/>
        </w:rPr>
      </w:pPr>
    </w:p>
    <w:p w14:paraId="55B51498" w14:textId="77777777" w:rsidR="004402CC" w:rsidRPr="004402CC" w:rsidRDefault="004402CC" w:rsidP="007B0886">
      <w:pPr>
        <w:autoSpaceDE w:val="0"/>
        <w:autoSpaceDN w:val="0"/>
        <w:spacing w:after="0" w:line="240" w:lineRule="auto"/>
        <w:ind w:left="6946"/>
        <w:jc w:val="center"/>
        <w:rPr>
          <w:rFonts w:ascii="Times New Roman" w:hAnsi="Times New Roman"/>
          <w:sz w:val="20"/>
          <w:szCs w:val="20"/>
        </w:rPr>
      </w:pPr>
      <w:r w:rsidRPr="004402CC">
        <w:rPr>
          <w:rFonts w:ascii="Times New Roman" w:hAnsi="Times New Roman"/>
          <w:sz w:val="20"/>
          <w:szCs w:val="20"/>
        </w:rPr>
        <w:t>УТВЕРЖДЕНА</w:t>
      </w:r>
    </w:p>
    <w:p w14:paraId="1EE3F804" w14:textId="77777777" w:rsidR="004402CC" w:rsidRPr="004402CC" w:rsidRDefault="004402CC" w:rsidP="007B0886">
      <w:pPr>
        <w:autoSpaceDE w:val="0"/>
        <w:autoSpaceDN w:val="0"/>
        <w:spacing w:after="0" w:line="240" w:lineRule="auto"/>
        <w:ind w:left="6946"/>
        <w:rPr>
          <w:rFonts w:ascii="Times New Roman" w:hAnsi="Times New Roman"/>
          <w:sz w:val="20"/>
          <w:szCs w:val="20"/>
        </w:rPr>
      </w:pPr>
      <w:r w:rsidRPr="004402CC">
        <w:rPr>
          <w:rFonts w:ascii="Times New Roman" w:hAnsi="Times New Roman"/>
          <w:sz w:val="20"/>
          <w:szCs w:val="20"/>
        </w:rPr>
        <w:t>Постановлением Правительства Российской Федерации</w:t>
      </w:r>
      <w:r w:rsidRPr="004402CC">
        <w:rPr>
          <w:rFonts w:ascii="Times New Roman" w:hAnsi="Times New Roman"/>
          <w:sz w:val="20"/>
          <w:szCs w:val="20"/>
        </w:rPr>
        <w:br/>
        <w:t>от 10.08.2005 № 502</w:t>
      </w:r>
    </w:p>
    <w:p w14:paraId="2AAE8167" w14:textId="77777777" w:rsidR="004402CC" w:rsidRPr="004402CC" w:rsidRDefault="004402CC" w:rsidP="004402CC">
      <w:pPr>
        <w:autoSpaceDE w:val="0"/>
        <w:autoSpaceDN w:val="0"/>
        <w:spacing w:before="480" w:after="240" w:line="240" w:lineRule="auto"/>
        <w:jc w:val="center"/>
        <w:rPr>
          <w:rFonts w:ascii="Times New Roman" w:hAnsi="Times New Roman"/>
          <w:b/>
          <w:bCs/>
          <w:sz w:val="26"/>
          <w:szCs w:val="26"/>
        </w:rPr>
      </w:pPr>
      <w:r w:rsidRPr="004402CC">
        <w:rPr>
          <w:rFonts w:ascii="Times New Roman" w:hAnsi="Times New Roman"/>
          <w:b/>
          <w:bCs/>
          <w:sz w:val="26"/>
          <w:szCs w:val="26"/>
        </w:rPr>
        <w:t>ФОРМА</w:t>
      </w:r>
      <w:r w:rsidRPr="004402CC">
        <w:rPr>
          <w:rFonts w:ascii="Times New Roman" w:hAnsi="Times New Roman"/>
          <w:b/>
          <w:bCs/>
          <w:sz w:val="26"/>
          <w:szCs w:val="26"/>
        </w:rPr>
        <w:br/>
        <w:t>уведомления о переводе (отказе в переводе) жилого (нежилого)</w:t>
      </w:r>
      <w:r w:rsidRPr="004402CC">
        <w:rPr>
          <w:rFonts w:ascii="Times New Roman" w:hAnsi="Times New Roman"/>
          <w:b/>
          <w:bCs/>
          <w:sz w:val="26"/>
          <w:szCs w:val="26"/>
        </w:rPr>
        <w:br/>
        <w:t>помещения в нежилое (жилое) помещение</w:t>
      </w:r>
    </w:p>
    <w:p w14:paraId="03A71EFE" w14:textId="77777777" w:rsidR="004402CC" w:rsidRPr="004402CC" w:rsidRDefault="004402CC" w:rsidP="004402CC">
      <w:pPr>
        <w:autoSpaceDE w:val="0"/>
        <w:autoSpaceDN w:val="0"/>
        <w:spacing w:after="0" w:line="240" w:lineRule="auto"/>
        <w:ind w:left="5245"/>
        <w:rPr>
          <w:rFonts w:ascii="Times New Roman" w:hAnsi="Times New Roman"/>
          <w:sz w:val="24"/>
          <w:szCs w:val="24"/>
        </w:rPr>
      </w:pPr>
      <w:r w:rsidRPr="004402CC">
        <w:rPr>
          <w:rFonts w:ascii="Times New Roman" w:hAnsi="Times New Roman"/>
          <w:sz w:val="24"/>
          <w:szCs w:val="24"/>
        </w:rPr>
        <w:t xml:space="preserve">Кому  </w:t>
      </w:r>
    </w:p>
    <w:p w14:paraId="3D5CB032" w14:textId="77777777" w:rsidR="004402CC" w:rsidRPr="004402CC" w:rsidRDefault="004402CC" w:rsidP="004402CC">
      <w:pPr>
        <w:pBdr>
          <w:top w:val="single" w:sz="4" w:space="1" w:color="auto"/>
        </w:pBdr>
        <w:autoSpaceDE w:val="0"/>
        <w:autoSpaceDN w:val="0"/>
        <w:spacing w:after="0" w:line="240" w:lineRule="auto"/>
        <w:ind w:left="5898"/>
        <w:jc w:val="center"/>
        <w:rPr>
          <w:rFonts w:ascii="Times New Roman" w:hAnsi="Times New Roman"/>
          <w:sz w:val="20"/>
          <w:szCs w:val="20"/>
        </w:rPr>
      </w:pPr>
      <w:r w:rsidRPr="004402CC">
        <w:rPr>
          <w:rFonts w:ascii="Times New Roman" w:hAnsi="Times New Roman"/>
          <w:sz w:val="20"/>
          <w:szCs w:val="20"/>
        </w:rPr>
        <w:t xml:space="preserve">(фамилия, имя, отчество – </w:t>
      </w:r>
    </w:p>
    <w:p w14:paraId="27E0314D" w14:textId="77777777" w:rsidR="004402CC" w:rsidRPr="004402CC" w:rsidRDefault="004402CC" w:rsidP="004402CC">
      <w:pPr>
        <w:autoSpaceDE w:val="0"/>
        <w:autoSpaceDN w:val="0"/>
        <w:spacing w:after="0" w:line="240" w:lineRule="auto"/>
        <w:ind w:left="5245"/>
        <w:rPr>
          <w:rFonts w:ascii="Times New Roman" w:hAnsi="Times New Roman"/>
          <w:sz w:val="24"/>
          <w:szCs w:val="24"/>
        </w:rPr>
      </w:pPr>
    </w:p>
    <w:p w14:paraId="5ED02738" w14:textId="77777777" w:rsidR="004402CC" w:rsidRPr="004402CC" w:rsidRDefault="004402CC" w:rsidP="004402CC">
      <w:pPr>
        <w:pBdr>
          <w:top w:val="single" w:sz="4" w:space="1" w:color="auto"/>
        </w:pBdr>
        <w:autoSpaceDE w:val="0"/>
        <w:autoSpaceDN w:val="0"/>
        <w:spacing w:after="0" w:line="240" w:lineRule="auto"/>
        <w:ind w:left="5245"/>
        <w:jc w:val="center"/>
        <w:rPr>
          <w:rFonts w:ascii="Times New Roman" w:hAnsi="Times New Roman"/>
          <w:sz w:val="20"/>
          <w:szCs w:val="20"/>
        </w:rPr>
      </w:pPr>
      <w:r w:rsidRPr="004402CC">
        <w:rPr>
          <w:rFonts w:ascii="Times New Roman" w:hAnsi="Times New Roman"/>
          <w:sz w:val="20"/>
          <w:szCs w:val="20"/>
        </w:rPr>
        <w:t>для граждан;</w:t>
      </w:r>
    </w:p>
    <w:p w14:paraId="727D7DC9" w14:textId="77777777" w:rsidR="004402CC" w:rsidRPr="004402CC" w:rsidRDefault="004402CC" w:rsidP="004402CC">
      <w:pPr>
        <w:autoSpaceDE w:val="0"/>
        <w:autoSpaceDN w:val="0"/>
        <w:spacing w:after="0" w:line="240" w:lineRule="auto"/>
        <w:ind w:left="5245"/>
        <w:rPr>
          <w:rFonts w:ascii="Times New Roman" w:hAnsi="Times New Roman"/>
          <w:sz w:val="24"/>
          <w:szCs w:val="24"/>
        </w:rPr>
      </w:pPr>
    </w:p>
    <w:p w14:paraId="534F7E2E" w14:textId="77777777" w:rsidR="004402CC" w:rsidRPr="004402CC" w:rsidRDefault="004402CC" w:rsidP="004402CC">
      <w:pPr>
        <w:pBdr>
          <w:top w:val="single" w:sz="4" w:space="1" w:color="auto"/>
        </w:pBdr>
        <w:autoSpaceDE w:val="0"/>
        <w:autoSpaceDN w:val="0"/>
        <w:spacing w:after="0" w:line="240" w:lineRule="auto"/>
        <w:ind w:left="5245"/>
        <w:jc w:val="center"/>
        <w:rPr>
          <w:rFonts w:ascii="Times New Roman" w:hAnsi="Times New Roman"/>
          <w:sz w:val="20"/>
          <w:szCs w:val="20"/>
        </w:rPr>
      </w:pPr>
      <w:r w:rsidRPr="004402CC">
        <w:rPr>
          <w:rFonts w:ascii="Times New Roman" w:hAnsi="Times New Roman"/>
          <w:sz w:val="20"/>
          <w:szCs w:val="20"/>
        </w:rPr>
        <w:t xml:space="preserve">полное наименование организации – </w:t>
      </w:r>
    </w:p>
    <w:p w14:paraId="2BA895C9" w14:textId="77777777" w:rsidR="004402CC" w:rsidRPr="004402CC" w:rsidRDefault="004402CC" w:rsidP="004402CC">
      <w:pPr>
        <w:autoSpaceDE w:val="0"/>
        <w:autoSpaceDN w:val="0"/>
        <w:spacing w:after="0" w:line="240" w:lineRule="auto"/>
        <w:ind w:left="5245"/>
        <w:rPr>
          <w:rFonts w:ascii="Times New Roman" w:hAnsi="Times New Roman"/>
          <w:sz w:val="24"/>
          <w:szCs w:val="24"/>
        </w:rPr>
      </w:pPr>
    </w:p>
    <w:p w14:paraId="7D870925" w14:textId="77777777" w:rsidR="004402CC" w:rsidRPr="004402CC" w:rsidRDefault="004402CC" w:rsidP="004402CC">
      <w:pPr>
        <w:pBdr>
          <w:top w:val="single" w:sz="4" w:space="1" w:color="auto"/>
        </w:pBdr>
        <w:autoSpaceDE w:val="0"/>
        <w:autoSpaceDN w:val="0"/>
        <w:spacing w:after="0" w:line="240" w:lineRule="auto"/>
        <w:ind w:left="5245"/>
        <w:jc w:val="center"/>
        <w:rPr>
          <w:rFonts w:ascii="Times New Roman" w:hAnsi="Times New Roman"/>
          <w:sz w:val="20"/>
          <w:szCs w:val="20"/>
        </w:rPr>
      </w:pPr>
      <w:r w:rsidRPr="004402CC">
        <w:rPr>
          <w:rFonts w:ascii="Times New Roman" w:hAnsi="Times New Roman"/>
          <w:sz w:val="20"/>
          <w:szCs w:val="20"/>
        </w:rPr>
        <w:t>для юридических лиц)</w:t>
      </w:r>
    </w:p>
    <w:p w14:paraId="4076DB6F" w14:textId="77777777" w:rsidR="004402CC" w:rsidRPr="004402CC" w:rsidRDefault="004402CC" w:rsidP="004402CC">
      <w:pPr>
        <w:autoSpaceDE w:val="0"/>
        <w:autoSpaceDN w:val="0"/>
        <w:spacing w:before="240" w:after="0" w:line="240" w:lineRule="auto"/>
        <w:ind w:left="5245"/>
        <w:rPr>
          <w:rFonts w:ascii="Times New Roman" w:hAnsi="Times New Roman"/>
          <w:sz w:val="24"/>
          <w:szCs w:val="24"/>
        </w:rPr>
      </w:pPr>
      <w:r w:rsidRPr="004402CC">
        <w:rPr>
          <w:rFonts w:ascii="Times New Roman" w:hAnsi="Times New Roman"/>
          <w:sz w:val="24"/>
          <w:szCs w:val="24"/>
        </w:rPr>
        <w:t xml:space="preserve">Куда  </w:t>
      </w:r>
    </w:p>
    <w:p w14:paraId="2ACD0911" w14:textId="77777777" w:rsidR="004402CC" w:rsidRPr="004402CC" w:rsidRDefault="004402CC" w:rsidP="004402CC">
      <w:pPr>
        <w:pBdr>
          <w:top w:val="single" w:sz="4" w:space="1" w:color="auto"/>
        </w:pBdr>
        <w:autoSpaceDE w:val="0"/>
        <w:autoSpaceDN w:val="0"/>
        <w:spacing w:after="0" w:line="240" w:lineRule="auto"/>
        <w:ind w:left="5868"/>
        <w:jc w:val="center"/>
        <w:rPr>
          <w:rFonts w:ascii="Times New Roman" w:hAnsi="Times New Roman"/>
          <w:sz w:val="20"/>
          <w:szCs w:val="20"/>
        </w:rPr>
      </w:pPr>
      <w:r w:rsidRPr="004402CC">
        <w:rPr>
          <w:rFonts w:ascii="Times New Roman" w:hAnsi="Times New Roman"/>
          <w:sz w:val="20"/>
          <w:szCs w:val="20"/>
        </w:rPr>
        <w:t>(почтовый индекс и адрес</w:t>
      </w:r>
    </w:p>
    <w:p w14:paraId="16E19F8E" w14:textId="77777777" w:rsidR="004402CC" w:rsidRPr="004402CC" w:rsidRDefault="004402CC" w:rsidP="004402CC">
      <w:pPr>
        <w:autoSpaceDE w:val="0"/>
        <w:autoSpaceDN w:val="0"/>
        <w:spacing w:after="0" w:line="240" w:lineRule="auto"/>
        <w:ind w:left="5245"/>
        <w:rPr>
          <w:rFonts w:ascii="Times New Roman" w:hAnsi="Times New Roman"/>
          <w:sz w:val="24"/>
          <w:szCs w:val="24"/>
        </w:rPr>
      </w:pPr>
    </w:p>
    <w:p w14:paraId="68B2BDE9" w14:textId="77777777" w:rsidR="004402CC" w:rsidRPr="004402CC" w:rsidRDefault="004402CC" w:rsidP="004402CC">
      <w:pPr>
        <w:pBdr>
          <w:top w:val="single" w:sz="4" w:space="1" w:color="auto"/>
        </w:pBdr>
        <w:autoSpaceDE w:val="0"/>
        <w:autoSpaceDN w:val="0"/>
        <w:spacing w:after="0" w:line="240" w:lineRule="auto"/>
        <w:ind w:left="5245"/>
        <w:jc w:val="center"/>
        <w:rPr>
          <w:rFonts w:ascii="Times New Roman" w:hAnsi="Times New Roman"/>
          <w:sz w:val="20"/>
          <w:szCs w:val="20"/>
        </w:rPr>
      </w:pPr>
      <w:r w:rsidRPr="004402CC">
        <w:rPr>
          <w:rFonts w:ascii="Times New Roman" w:hAnsi="Times New Roman"/>
          <w:sz w:val="20"/>
          <w:szCs w:val="20"/>
        </w:rPr>
        <w:t>заявителя согласно заявлению</w:t>
      </w:r>
    </w:p>
    <w:p w14:paraId="2C2C7DBF" w14:textId="77777777" w:rsidR="004402CC" w:rsidRPr="004402CC" w:rsidRDefault="004402CC" w:rsidP="004402CC">
      <w:pPr>
        <w:autoSpaceDE w:val="0"/>
        <w:autoSpaceDN w:val="0"/>
        <w:spacing w:after="0" w:line="240" w:lineRule="auto"/>
        <w:ind w:left="5245"/>
        <w:rPr>
          <w:rFonts w:ascii="Times New Roman" w:hAnsi="Times New Roman"/>
          <w:sz w:val="24"/>
          <w:szCs w:val="24"/>
        </w:rPr>
      </w:pPr>
    </w:p>
    <w:p w14:paraId="41E0C3A8" w14:textId="77777777" w:rsidR="004402CC" w:rsidRPr="004402CC" w:rsidRDefault="004402CC" w:rsidP="004402CC">
      <w:pPr>
        <w:pBdr>
          <w:top w:val="single" w:sz="4" w:space="1" w:color="auto"/>
        </w:pBdr>
        <w:autoSpaceDE w:val="0"/>
        <w:autoSpaceDN w:val="0"/>
        <w:spacing w:after="0" w:line="240" w:lineRule="auto"/>
        <w:ind w:left="5245"/>
        <w:jc w:val="center"/>
        <w:rPr>
          <w:rFonts w:ascii="Times New Roman" w:hAnsi="Times New Roman"/>
          <w:sz w:val="20"/>
          <w:szCs w:val="20"/>
        </w:rPr>
      </w:pPr>
      <w:r w:rsidRPr="004402CC">
        <w:rPr>
          <w:rFonts w:ascii="Times New Roman" w:hAnsi="Times New Roman"/>
          <w:sz w:val="20"/>
          <w:szCs w:val="20"/>
        </w:rPr>
        <w:t>о переводе)</w:t>
      </w:r>
    </w:p>
    <w:p w14:paraId="66BED181" w14:textId="77777777" w:rsidR="004402CC" w:rsidRPr="004402CC" w:rsidRDefault="004402CC" w:rsidP="004402CC">
      <w:pPr>
        <w:autoSpaceDE w:val="0"/>
        <w:autoSpaceDN w:val="0"/>
        <w:spacing w:after="0" w:line="240" w:lineRule="auto"/>
        <w:ind w:left="5245"/>
        <w:rPr>
          <w:rFonts w:ascii="Times New Roman" w:hAnsi="Times New Roman"/>
          <w:sz w:val="24"/>
          <w:szCs w:val="24"/>
        </w:rPr>
      </w:pPr>
    </w:p>
    <w:p w14:paraId="41783B06" w14:textId="77777777" w:rsidR="004402CC" w:rsidRPr="004402CC" w:rsidRDefault="004402CC" w:rsidP="004402CC">
      <w:pPr>
        <w:pBdr>
          <w:top w:val="single" w:sz="4" w:space="1" w:color="auto"/>
        </w:pBdr>
        <w:autoSpaceDE w:val="0"/>
        <w:autoSpaceDN w:val="0"/>
        <w:spacing w:after="0" w:line="240" w:lineRule="auto"/>
        <w:ind w:left="5245"/>
        <w:rPr>
          <w:rFonts w:ascii="Times New Roman" w:hAnsi="Times New Roman"/>
          <w:sz w:val="2"/>
          <w:szCs w:val="2"/>
        </w:rPr>
      </w:pPr>
    </w:p>
    <w:p w14:paraId="3C7D2401" w14:textId="77777777" w:rsidR="004402CC" w:rsidRPr="004402CC" w:rsidRDefault="004402CC" w:rsidP="004402CC">
      <w:pPr>
        <w:autoSpaceDE w:val="0"/>
        <w:autoSpaceDN w:val="0"/>
        <w:spacing w:before="240" w:after="240" w:line="240" w:lineRule="auto"/>
        <w:jc w:val="center"/>
        <w:rPr>
          <w:rFonts w:ascii="Times New Roman" w:hAnsi="Times New Roman"/>
          <w:b/>
          <w:bCs/>
          <w:sz w:val="26"/>
          <w:szCs w:val="26"/>
        </w:rPr>
      </w:pPr>
      <w:r w:rsidRPr="004402CC">
        <w:rPr>
          <w:rFonts w:ascii="Times New Roman" w:hAnsi="Times New Roman"/>
          <w:b/>
          <w:bCs/>
          <w:sz w:val="26"/>
          <w:szCs w:val="26"/>
        </w:rPr>
        <w:t>УВЕДОМЛЕНИЕ</w:t>
      </w:r>
      <w:r w:rsidRPr="004402CC">
        <w:rPr>
          <w:rFonts w:ascii="Times New Roman" w:hAnsi="Times New Roman"/>
          <w:b/>
          <w:bCs/>
          <w:sz w:val="26"/>
          <w:szCs w:val="26"/>
        </w:rPr>
        <w:br/>
        <w:t>о переводе (отказе в переводе) жилого (нежилого)</w:t>
      </w:r>
      <w:r w:rsidRPr="004402CC">
        <w:rPr>
          <w:rFonts w:ascii="Times New Roman" w:hAnsi="Times New Roman"/>
          <w:b/>
          <w:bCs/>
          <w:sz w:val="26"/>
          <w:szCs w:val="26"/>
        </w:rPr>
        <w:br/>
        <w:t>помещения в нежилое (жилое) помещение</w:t>
      </w:r>
    </w:p>
    <w:p w14:paraId="27DB1780" w14:textId="77777777" w:rsidR="004402CC" w:rsidRPr="004402CC" w:rsidRDefault="004402CC" w:rsidP="004402CC">
      <w:pPr>
        <w:autoSpaceDE w:val="0"/>
        <w:autoSpaceDN w:val="0"/>
        <w:spacing w:after="0" w:line="240" w:lineRule="auto"/>
        <w:rPr>
          <w:rFonts w:ascii="Times New Roman" w:hAnsi="Times New Roman"/>
          <w:sz w:val="24"/>
          <w:szCs w:val="24"/>
        </w:rPr>
      </w:pPr>
    </w:p>
    <w:p w14:paraId="1B215AE0" w14:textId="77777777" w:rsidR="004402CC" w:rsidRPr="004402CC" w:rsidRDefault="004402CC" w:rsidP="004402CC">
      <w:pPr>
        <w:pBdr>
          <w:top w:val="single" w:sz="4" w:space="1" w:color="auto"/>
        </w:pBd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(полное наименование органа местного самоуправления,</w:t>
      </w:r>
    </w:p>
    <w:p w14:paraId="69A800E4" w14:textId="77777777" w:rsidR="004402CC" w:rsidRPr="004402CC" w:rsidRDefault="004402CC" w:rsidP="004402CC">
      <w:pPr>
        <w:tabs>
          <w:tab w:val="right" w:pos="10205"/>
        </w:tabs>
        <w:autoSpaceDE w:val="0"/>
        <w:autoSpaceDN w:val="0"/>
        <w:spacing w:after="0" w:line="240" w:lineRule="auto"/>
        <w:rPr>
          <w:rFonts w:ascii="Times New Roman" w:hAnsi="Times New Roman"/>
          <w:sz w:val="24"/>
          <w:szCs w:val="24"/>
        </w:rPr>
      </w:pPr>
      <w:r w:rsidRPr="004402CC">
        <w:rPr>
          <w:rFonts w:ascii="Times New Roman" w:hAnsi="Times New Roman"/>
          <w:sz w:val="24"/>
          <w:szCs w:val="24"/>
        </w:rPr>
        <w:tab/>
        <w:t>,</w:t>
      </w:r>
    </w:p>
    <w:p w14:paraId="6D370989" w14:textId="77777777" w:rsidR="004402CC" w:rsidRPr="004402CC" w:rsidRDefault="004402CC" w:rsidP="004402CC">
      <w:pPr>
        <w:pBdr>
          <w:top w:val="single" w:sz="4" w:space="1" w:color="auto"/>
        </w:pBdr>
        <w:autoSpaceDE w:val="0"/>
        <w:autoSpaceDN w:val="0"/>
        <w:spacing w:after="0" w:line="240" w:lineRule="auto"/>
        <w:ind w:right="113"/>
        <w:jc w:val="center"/>
        <w:rPr>
          <w:rFonts w:ascii="Times New Roman" w:hAnsi="Times New Roman"/>
          <w:sz w:val="20"/>
          <w:szCs w:val="20"/>
        </w:rPr>
      </w:pPr>
      <w:r w:rsidRPr="004402CC">
        <w:rPr>
          <w:rFonts w:ascii="Times New Roman" w:hAnsi="Times New Roman"/>
          <w:sz w:val="20"/>
          <w:szCs w:val="20"/>
        </w:rPr>
        <w:t>осуществляющего перевод помещения)</w:t>
      </w:r>
    </w:p>
    <w:p w14:paraId="7375BD62" w14:textId="372BC059" w:rsidR="004402CC" w:rsidRPr="004402CC" w:rsidRDefault="004402CC" w:rsidP="007B0886">
      <w:pPr>
        <w:tabs>
          <w:tab w:val="center" w:pos="7994"/>
        </w:tabs>
        <w:autoSpaceDE w:val="0"/>
        <w:autoSpaceDN w:val="0"/>
        <w:spacing w:after="0" w:line="240" w:lineRule="auto"/>
        <w:jc w:val="both"/>
        <w:rPr>
          <w:rFonts w:ascii="Times New Roman" w:hAnsi="Times New Roman"/>
          <w:sz w:val="24"/>
          <w:szCs w:val="24"/>
        </w:rPr>
      </w:pPr>
      <w:r w:rsidRPr="004402CC">
        <w:rPr>
          <w:rFonts w:ascii="Times New Roman" w:hAnsi="Times New Roman"/>
          <w:sz w:val="24"/>
          <w:szCs w:val="24"/>
        </w:rPr>
        <w:t>рассмотрев представленные в соответствии с частью 2 статьи 23 Жилищного кодекса Российской Федерации документы о переводе помещения общей площадью</w:t>
      </w:r>
      <w:r w:rsidR="007B0886">
        <w:rPr>
          <w:rFonts w:ascii="Times New Roman" w:hAnsi="Times New Roman"/>
          <w:sz w:val="24"/>
          <w:szCs w:val="24"/>
        </w:rPr>
        <w:t xml:space="preserve">   </w:t>
      </w:r>
      <w:r w:rsidRPr="004402CC">
        <w:rPr>
          <w:rFonts w:ascii="Times New Roman" w:hAnsi="Times New Roman"/>
          <w:sz w:val="24"/>
          <w:szCs w:val="24"/>
        </w:rPr>
        <w:tab/>
        <w:t>кв. м,</w:t>
      </w:r>
    </w:p>
    <w:p w14:paraId="06EF591B" w14:textId="77777777" w:rsidR="004402CC" w:rsidRPr="004402CC" w:rsidRDefault="004402CC" w:rsidP="004402CC">
      <w:pPr>
        <w:pBdr>
          <w:top w:val="single" w:sz="4" w:space="1" w:color="auto"/>
        </w:pBdr>
        <w:autoSpaceDE w:val="0"/>
        <w:autoSpaceDN w:val="0"/>
        <w:spacing w:after="0" w:line="240" w:lineRule="auto"/>
        <w:ind w:left="6663" w:right="707"/>
        <w:rPr>
          <w:rFonts w:ascii="Times New Roman" w:hAnsi="Times New Roman"/>
          <w:sz w:val="2"/>
          <w:szCs w:val="2"/>
        </w:rPr>
      </w:pPr>
    </w:p>
    <w:p w14:paraId="273A2811" w14:textId="77777777" w:rsidR="004402CC" w:rsidRPr="004402CC" w:rsidRDefault="004402CC" w:rsidP="004402CC">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находящегося по адресу:</w:t>
      </w:r>
    </w:p>
    <w:p w14:paraId="7D1FE40C" w14:textId="77777777" w:rsidR="004402CC" w:rsidRPr="004402CC" w:rsidRDefault="004402CC" w:rsidP="004402CC">
      <w:pPr>
        <w:autoSpaceDE w:val="0"/>
        <w:autoSpaceDN w:val="0"/>
        <w:spacing w:after="0" w:line="240" w:lineRule="auto"/>
        <w:rPr>
          <w:rFonts w:ascii="Times New Roman" w:hAnsi="Times New Roman"/>
          <w:sz w:val="24"/>
          <w:szCs w:val="24"/>
        </w:rPr>
      </w:pPr>
    </w:p>
    <w:p w14:paraId="4B7C9253" w14:textId="77777777" w:rsidR="004402CC" w:rsidRPr="004402CC" w:rsidRDefault="004402CC" w:rsidP="004402CC">
      <w:pPr>
        <w:pBdr>
          <w:top w:val="single" w:sz="4" w:space="1" w:color="auto"/>
        </w:pBd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lastRenderedPageBreak/>
        <w:t>(наименование городского или сельского поселения)</w:t>
      </w:r>
    </w:p>
    <w:p w14:paraId="05065EA3" w14:textId="77777777" w:rsidR="004402CC" w:rsidRPr="004402CC" w:rsidRDefault="004402CC" w:rsidP="004402CC">
      <w:pPr>
        <w:autoSpaceDE w:val="0"/>
        <w:autoSpaceDN w:val="0"/>
        <w:spacing w:after="0" w:line="240" w:lineRule="auto"/>
        <w:rPr>
          <w:rFonts w:ascii="Times New Roman" w:hAnsi="Times New Roman"/>
          <w:sz w:val="24"/>
          <w:szCs w:val="24"/>
        </w:rPr>
      </w:pPr>
    </w:p>
    <w:tbl>
      <w:tblPr>
        <w:tblW w:w="10234" w:type="dxa"/>
        <w:tblLayout w:type="fixed"/>
        <w:tblCellMar>
          <w:left w:w="28" w:type="dxa"/>
          <w:right w:w="28" w:type="dxa"/>
        </w:tblCellMar>
        <w:tblLook w:val="0000" w:firstRow="0" w:lastRow="0" w:firstColumn="0" w:lastColumn="0" w:noHBand="0" w:noVBand="0"/>
      </w:tblPr>
      <w:tblGrid>
        <w:gridCol w:w="2296"/>
        <w:gridCol w:w="4026"/>
        <w:gridCol w:w="3912"/>
      </w:tblGrid>
      <w:tr w:rsidR="00D84733" w:rsidRPr="004402CC" w14:paraId="51C7712E" w14:textId="77777777" w:rsidTr="000A2C73">
        <w:tc>
          <w:tcPr>
            <w:tcW w:w="2296" w:type="dxa"/>
            <w:tcBorders>
              <w:top w:val="nil"/>
              <w:left w:val="nil"/>
              <w:bottom w:val="nil"/>
              <w:right w:val="nil"/>
            </w:tcBorders>
            <w:vAlign w:val="bottom"/>
          </w:tcPr>
          <w:p w14:paraId="36B61B9D" w14:textId="77777777" w:rsidR="00D84733" w:rsidRPr="004402CC" w:rsidRDefault="00D84733" w:rsidP="000A3F94">
            <w:pPr>
              <w:spacing w:after="0" w:line="240" w:lineRule="auto"/>
              <w:rPr>
                <w:rFonts w:ascii="Times New Roman" w:hAnsi="Times New Roman"/>
                <w:sz w:val="20"/>
                <w:szCs w:val="20"/>
              </w:rPr>
            </w:pPr>
          </w:p>
        </w:tc>
        <w:tc>
          <w:tcPr>
            <w:tcW w:w="4026" w:type="dxa"/>
            <w:tcBorders>
              <w:top w:val="nil"/>
              <w:left w:val="nil"/>
              <w:bottom w:val="nil"/>
              <w:right w:val="nil"/>
            </w:tcBorders>
            <w:vAlign w:val="bottom"/>
          </w:tcPr>
          <w:p w14:paraId="6DFD2A0B" w14:textId="77777777" w:rsidR="00F808CA" w:rsidRDefault="00F808CA" w:rsidP="008F4C33">
            <w:pPr>
              <w:autoSpaceDE w:val="0"/>
              <w:autoSpaceDN w:val="0"/>
              <w:spacing w:after="0" w:line="240" w:lineRule="auto"/>
              <w:rPr>
                <w:rFonts w:ascii="Times New Roman" w:hAnsi="Times New Roman"/>
                <w:sz w:val="20"/>
                <w:szCs w:val="20"/>
              </w:rPr>
            </w:pPr>
          </w:p>
          <w:p w14:paraId="034E2131" w14:textId="77777777" w:rsidR="000A2C73" w:rsidRDefault="000A2C73" w:rsidP="000A2C73">
            <w:pPr>
              <w:autoSpaceDE w:val="0"/>
              <w:autoSpaceDN w:val="0"/>
              <w:spacing w:after="0" w:line="240" w:lineRule="auto"/>
              <w:ind w:left="-1729"/>
              <w:rPr>
                <w:rFonts w:ascii="Times New Roman" w:hAnsi="Times New Roman"/>
                <w:sz w:val="20"/>
                <w:szCs w:val="20"/>
              </w:rPr>
            </w:pPr>
          </w:p>
        </w:tc>
        <w:tc>
          <w:tcPr>
            <w:tcW w:w="3912" w:type="dxa"/>
            <w:tcBorders>
              <w:top w:val="nil"/>
              <w:left w:val="nil"/>
              <w:bottom w:val="nil"/>
              <w:right w:val="nil"/>
            </w:tcBorders>
            <w:vAlign w:val="bottom"/>
          </w:tcPr>
          <w:p w14:paraId="675C0F65" w14:textId="77777777" w:rsidR="00D84733" w:rsidRPr="004402CC" w:rsidRDefault="00D84733" w:rsidP="004402CC">
            <w:pPr>
              <w:autoSpaceDE w:val="0"/>
              <w:autoSpaceDN w:val="0"/>
              <w:spacing w:after="0" w:line="240" w:lineRule="auto"/>
              <w:rPr>
                <w:rFonts w:ascii="Times New Roman" w:hAnsi="Times New Roman"/>
                <w:sz w:val="20"/>
                <w:szCs w:val="20"/>
              </w:rPr>
            </w:pPr>
          </w:p>
        </w:tc>
      </w:tr>
    </w:tbl>
    <w:p w14:paraId="0FDBF02D" w14:textId="77777777" w:rsidR="000A3F94" w:rsidRPr="004402CC" w:rsidRDefault="000A3F94" w:rsidP="000A3F94">
      <w:pPr>
        <w:pBdr>
          <w:top w:val="single" w:sz="4" w:space="1" w:color="auto"/>
        </w:pBd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(наименование улицы, площади, проспекта, бульвара, проезда и т.п.)</w:t>
      </w:r>
    </w:p>
    <w:tbl>
      <w:tblPr>
        <w:tblW w:w="9526" w:type="dxa"/>
        <w:tblLayout w:type="fixed"/>
        <w:tblCellMar>
          <w:left w:w="28" w:type="dxa"/>
          <w:right w:w="28" w:type="dxa"/>
        </w:tblCellMar>
        <w:tblLook w:val="0000" w:firstRow="0" w:lastRow="0" w:firstColumn="0" w:lastColumn="0" w:noHBand="0" w:noVBand="0"/>
      </w:tblPr>
      <w:tblGrid>
        <w:gridCol w:w="532"/>
        <w:gridCol w:w="624"/>
        <w:gridCol w:w="198"/>
        <w:gridCol w:w="3119"/>
        <w:gridCol w:w="567"/>
        <w:gridCol w:w="624"/>
        <w:gridCol w:w="198"/>
        <w:gridCol w:w="3664"/>
      </w:tblGrid>
      <w:tr w:rsidR="000A3F94" w:rsidRPr="004402CC" w14:paraId="0489A22C" w14:textId="77777777" w:rsidTr="00EB0930">
        <w:trPr>
          <w:cantSplit/>
        </w:trPr>
        <w:tc>
          <w:tcPr>
            <w:tcW w:w="532" w:type="dxa"/>
            <w:tcBorders>
              <w:top w:val="nil"/>
              <w:left w:val="nil"/>
              <w:bottom w:val="nil"/>
              <w:right w:val="nil"/>
            </w:tcBorders>
            <w:vAlign w:val="bottom"/>
          </w:tcPr>
          <w:p w14:paraId="03999BD5" w14:textId="77777777" w:rsidR="000A3F94" w:rsidRPr="004402CC" w:rsidRDefault="000A3F94" w:rsidP="00EB0930">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дом</w:t>
            </w:r>
          </w:p>
        </w:tc>
        <w:tc>
          <w:tcPr>
            <w:tcW w:w="624" w:type="dxa"/>
            <w:tcBorders>
              <w:top w:val="nil"/>
              <w:left w:val="nil"/>
              <w:bottom w:val="single" w:sz="4" w:space="0" w:color="auto"/>
              <w:right w:val="nil"/>
            </w:tcBorders>
            <w:vAlign w:val="bottom"/>
          </w:tcPr>
          <w:p w14:paraId="36FBF7AC" w14:textId="77777777" w:rsidR="000A3F94" w:rsidRPr="004402CC" w:rsidRDefault="000A3F94" w:rsidP="00EB0930">
            <w:pPr>
              <w:autoSpaceDE w:val="0"/>
              <w:autoSpaceDN w:val="0"/>
              <w:spacing w:after="0" w:line="240" w:lineRule="auto"/>
              <w:jc w:val="center"/>
              <w:rPr>
                <w:rFonts w:ascii="Times New Roman" w:hAnsi="Times New Roman"/>
                <w:sz w:val="24"/>
                <w:szCs w:val="24"/>
              </w:rPr>
            </w:pPr>
          </w:p>
        </w:tc>
        <w:tc>
          <w:tcPr>
            <w:tcW w:w="198" w:type="dxa"/>
            <w:tcBorders>
              <w:top w:val="nil"/>
              <w:left w:val="nil"/>
              <w:bottom w:val="nil"/>
              <w:right w:val="nil"/>
            </w:tcBorders>
            <w:vAlign w:val="bottom"/>
          </w:tcPr>
          <w:p w14:paraId="7B594B49" w14:textId="77777777" w:rsidR="000A3F94" w:rsidRPr="004402CC" w:rsidRDefault="000A3F94" w:rsidP="00EB0930">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w:t>
            </w:r>
          </w:p>
        </w:tc>
        <w:tc>
          <w:tcPr>
            <w:tcW w:w="3119" w:type="dxa"/>
            <w:tcBorders>
              <w:top w:val="nil"/>
              <w:left w:val="nil"/>
              <w:bottom w:val="single" w:sz="4" w:space="0" w:color="auto"/>
              <w:right w:val="nil"/>
            </w:tcBorders>
            <w:vAlign w:val="bottom"/>
          </w:tcPr>
          <w:p w14:paraId="2BAA2C80" w14:textId="77777777" w:rsidR="000A3F94" w:rsidRPr="004402CC" w:rsidRDefault="000A3F94" w:rsidP="00EB0930">
            <w:pPr>
              <w:autoSpaceDE w:val="0"/>
              <w:autoSpaceDN w:val="0"/>
              <w:spacing w:after="0" w:line="240" w:lineRule="auto"/>
              <w:jc w:val="center"/>
              <w:rPr>
                <w:rFonts w:ascii="Times New Roman" w:hAnsi="Times New Roman"/>
                <w:sz w:val="24"/>
                <w:szCs w:val="24"/>
              </w:rPr>
            </w:pPr>
            <w:r w:rsidRPr="004402CC">
              <w:rPr>
                <w:rFonts w:ascii="Times New Roman" w:hAnsi="Times New Roman"/>
                <w:sz w:val="24"/>
                <w:szCs w:val="24"/>
              </w:rPr>
              <w:t>корпус (владение, строение)</w:t>
            </w:r>
          </w:p>
        </w:tc>
        <w:tc>
          <w:tcPr>
            <w:tcW w:w="567" w:type="dxa"/>
            <w:tcBorders>
              <w:top w:val="nil"/>
              <w:left w:val="nil"/>
              <w:bottom w:val="nil"/>
              <w:right w:val="nil"/>
            </w:tcBorders>
            <w:vAlign w:val="bottom"/>
          </w:tcPr>
          <w:p w14:paraId="3A7A0371" w14:textId="77777777" w:rsidR="000A3F94" w:rsidRPr="004402CC" w:rsidRDefault="000A3F94" w:rsidP="00EB0930">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 кв.</w:t>
            </w:r>
          </w:p>
        </w:tc>
        <w:tc>
          <w:tcPr>
            <w:tcW w:w="624" w:type="dxa"/>
            <w:tcBorders>
              <w:top w:val="nil"/>
              <w:left w:val="nil"/>
              <w:bottom w:val="single" w:sz="4" w:space="0" w:color="auto"/>
              <w:right w:val="nil"/>
            </w:tcBorders>
            <w:vAlign w:val="bottom"/>
          </w:tcPr>
          <w:p w14:paraId="75E2D0D4" w14:textId="77777777" w:rsidR="000A3F94" w:rsidRPr="004402CC" w:rsidRDefault="000A3F94" w:rsidP="00EB0930">
            <w:pPr>
              <w:autoSpaceDE w:val="0"/>
              <w:autoSpaceDN w:val="0"/>
              <w:spacing w:after="0" w:line="240" w:lineRule="auto"/>
              <w:jc w:val="center"/>
              <w:rPr>
                <w:rFonts w:ascii="Times New Roman" w:hAnsi="Times New Roman"/>
                <w:sz w:val="24"/>
                <w:szCs w:val="24"/>
              </w:rPr>
            </w:pPr>
          </w:p>
        </w:tc>
        <w:tc>
          <w:tcPr>
            <w:tcW w:w="198" w:type="dxa"/>
            <w:tcBorders>
              <w:top w:val="nil"/>
              <w:left w:val="nil"/>
              <w:bottom w:val="nil"/>
              <w:right w:val="nil"/>
            </w:tcBorders>
            <w:vAlign w:val="bottom"/>
          </w:tcPr>
          <w:p w14:paraId="1972397F" w14:textId="77777777" w:rsidR="000A3F94" w:rsidRPr="004402CC" w:rsidRDefault="000A3F94" w:rsidP="00EB0930">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w:t>
            </w:r>
          </w:p>
        </w:tc>
        <w:tc>
          <w:tcPr>
            <w:tcW w:w="3664" w:type="dxa"/>
            <w:tcBorders>
              <w:top w:val="nil"/>
              <w:left w:val="nil"/>
              <w:bottom w:val="single" w:sz="4" w:space="0" w:color="auto"/>
              <w:right w:val="nil"/>
            </w:tcBorders>
            <w:vAlign w:val="bottom"/>
          </w:tcPr>
          <w:p w14:paraId="4E1486F1" w14:textId="77777777" w:rsidR="000A3F94" w:rsidRPr="004402CC" w:rsidRDefault="000A3F94" w:rsidP="00EB0930">
            <w:pPr>
              <w:autoSpaceDE w:val="0"/>
              <w:autoSpaceDN w:val="0"/>
              <w:spacing w:after="0" w:line="240" w:lineRule="auto"/>
              <w:ind w:right="816"/>
              <w:jc w:val="right"/>
              <w:rPr>
                <w:rFonts w:ascii="Times New Roman" w:hAnsi="Times New Roman"/>
                <w:sz w:val="24"/>
                <w:szCs w:val="24"/>
              </w:rPr>
            </w:pPr>
            <w:r w:rsidRPr="004402CC">
              <w:rPr>
                <w:rFonts w:ascii="Times New Roman" w:hAnsi="Times New Roman"/>
                <w:sz w:val="24"/>
                <w:szCs w:val="24"/>
              </w:rPr>
              <w:t>из жилого (нежилого) в нежилое (жилое)</w:t>
            </w:r>
          </w:p>
        </w:tc>
      </w:tr>
      <w:tr w:rsidR="000A3F94" w:rsidRPr="004402CC" w14:paraId="03E81E11" w14:textId="77777777" w:rsidTr="00EB0930">
        <w:trPr>
          <w:cantSplit/>
        </w:trPr>
        <w:tc>
          <w:tcPr>
            <w:tcW w:w="532" w:type="dxa"/>
            <w:tcBorders>
              <w:top w:val="nil"/>
              <w:left w:val="nil"/>
              <w:bottom w:val="nil"/>
              <w:right w:val="nil"/>
            </w:tcBorders>
          </w:tcPr>
          <w:p w14:paraId="2F1F2490" w14:textId="77777777" w:rsidR="000A3F94" w:rsidRPr="004402CC" w:rsidRDefault="000A3F94" w:rsidP="00EB0930">
            <w:pPr>
              <w:autoSpaceDE w:val="0"/>
              <w:autoSpaceDN w:val="0"/>
              <w:spacing w:after="0" w:line="240" w:lineRule="auto"/>
              <w:rPr>
                <w:rFonts w:ascii="Times New Roman" w:hAnsi="Times New Roman"/>
                <w:sz w:val="20"/>
                <w:szCs w:val="20"/>
              </w:rPr>
            </w:pPr>
          </w:p>
        </w:tc>
        <w:tc>
          <w:tcPr>
            <w:tcW w:w="624" w:type="dxa"/>
            <w:tcBorders>
              <w:top w:val="nil"/>
              <w:left w:val="nil"/>
              <w:bottom w:val="nil"/>
              <w:right w:val="nil"/>
            </w:tcBorders>
          </w:tcPr>
          <w:p w14:paraId="58CA7317" w14:textId="77777777" w:rsidR="000A3F94" w:rsidRPr="004402CC" w:rsidRDefault="000A3F94" w:rsidP="00EB0930">
            <w:pPr>
              <w:autoSpaceDE w:val="0"/>
              <w:autoSpaceDN w:val="0"/>
              <w:spacing w:after="0" w:line="240" w:lineRule="auto"/>
              <w:jc w:val="center"/>
              <w:rPr>
                <w:rFonts w:ascii="Times New Roman" w:hAnsi="Times New Roman"/>
                <w:sz w:val="20"/>
                <w:szCs w:val="20"/>
              </w:rPr>
            </w:pPr>
          </w:p>
        </w:tc>
        <w:tc>
          <w:tcPr>
            <w:tcW w:w="198" w:type="dxa"/>
            <w:tcBorders>
              <w:top w:val="nil"/>
              <w:left w:val="nil"/>
              <w:bottom w:val="nil"/>
              <w:right w:val="nil"/>
            </w:tcBorders>
          </w:tcPr>
          <w:p w14:paraId="69AE1DD5" w14:textId="77777777" w:rsidR="000A3F94" w:rsidRPr="004402CC" w:rsidRDefault="000A3F94" w:rsidP="00EB0930">
            <w:pPr>
              <w:autoSpaceDE w:val="0"/>
              <w:autoSpaceDN w:val="0"/>
              <w:spacing w:after="0" w:line="240" w:lineRule="auto"/>
              <w:rPr>
                <w:rFonts w:ascii="Times New Roman" w:hAnsi="Times New Roman"/>
                <w:sz w:val="20"/>
                <w:szCs w:val="20"/>
              </w:rPr>
            </w:pPr>
          </w:p>
        </w:tc>
        <w:tc>
          <w:tcPr>
            <w:tcW w:w="3119" w:type="dxa"/>
            <w:tcBorders>
              <w:top w:val="nil"/>
              <w:left w:val="nil"/>
              <w:bottom w:val="nil"/>
              <w:right w:val="nil"/>
            </w:tcBorders>
          </w:tcPr>
          <w:p w14:paraId="57BB6478" w14:textId="77777777" w:rsidR="000A3F94" w:rsidRPr="004402CC" w:rsidRDefault="000A3F94" w:rsidP="00EB0930">
            <w:pP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(ненужное зачеркнуть)</w:t>
            </w:r>
          </w:p>
        </w:tc>
        <w:tc>
          <w:tcPr>
            <w:tcW w:w="567" w:type="dxa"/>
            <w:tcBorders>
              <w:top w:val="nil"/>
              <w:left w:val="nil"/>
              <w:bottom w:val="nil"/>
              <w:right w:val="nil"/>
            </w:tcBorders>
          </w:tcPr>
          <w:p w14:paraId="4B0A459B" w14:textId="77777777" w:rsidR="000A3F94" w:rsidRPr="004402CC" w:rsidRDefault="000A3F94" w:rsidP="00EB0930">
            <w:pPr>
              <w:autoSpaceDE w:val="0"/>
              <w:autoSpaceDN w:val="0"/>
              <w:spacing w:after="0" w:line="240" w:lineRule="auto"/>
              <w:rPr>
                <w:rFonts w:ascii="Times New Roman" w:hAnsi="Times New Roman"/>
                <w:sz w:val="20"/>
                <w:szCs w:val="20"/>
              </w:rPr>
            </w:pPr>
          </w:p>
        </w:tc>
        <w:tc>
          <w:tcPr>
            <w:tcW w:w="624" w:type="dxa"/>
            <w:tcBorders>
              <w:top w:val="nil"/>
              <w:left w:val="nil"/>
              <w:bottom w:val="nil"/>
              <w:right w:val="nil"/>
            </w:tcBorders>
          </w:tcPr>
          <w:p w14:paraId="641D285E" w14:textId="77777777" w:rsidR="000A3F94" w:rsidRPr="004402CC" w:rsidRDefault="000A3F94" w:rsidP="00EB0930">
            <w:pPr>
              <w:autoSpaceDE w:val="0"/>
              <w:autoSpaceDN w:val="0"/>
              <w:spacing w:after="0" w:line="240" w:lineRule="auto"/>
              <w:jc w:val="center"/>
              <w:rPr>
                <w:rFonts w:ascii="Times New Roman" w:hAnsi="Times New Roman"/>
                <w:sz w:val="20"/>
                <w:szCs w:val="20"/>
              </w:rPr>
            </w:pPr>
          </w:p>
        </w:tc>
        <w:tc>
          <w:tcPr>
            <w:tcW w:w="198" w:type="dxa"/>
            <w:tcBorders>
              <w:top w:val="nil"/>
              <w:left w:val="nil"/>
              <w:bottom w:val="nil"/>
              <w:right w:val="nil"/>
            </w:tcBorders>
          </w:tcPr>
          <w:p w14:paraId="4DA28EEA" w14:textId="77777777" w:rsidR="000A3F94" w:rsidRPr="004402CC" w:rsidRDefault="000A3F94" w:rsidP="00EB0930">
            <w:pPr>
              <w:autoSpaceDE w:val="0"/>
              <w:autoSpaceDN w:val="0"/>
              <w:spacing w:after="0" w:line="240" w:lineRule="auto"/>
              <w:jc w:val="center"/>
              <w:rPr>
                <w:rFonts w:ascii="Times New Roman" w:hAnsi="Times New Roman"/>
                <w:sz w:val="20"/>
                <w:szCs w:val="20"/>
              </w:rPr>
            </w:pPr>
          </w:p>
        </w:tc>
        <w:tc>
          <w:tcPr>
            <w:tcW w:w="3664" w:type="dxa"/>
            <w:tcBorders>
              <w:top w:val="nil"/>
              <w:left w:val="nil"/>
              <w:bottom w:val="nil"/>
              <w:right w:val="nil"/>
            </w:tcBorders>
          </w:tcPr>
          <w:p w14:paraId="70518F01" w14:textId="77777777" w:rsidR="000A3F94" w:rsidRPr="004402CC" w:rsidRDefault="000A3F94" w:rsidP="00EB0930">
            <w:pP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(ненужное зачеркнуть)</w:t>
            </w:r>
          </w:p>
        </w:tc>
      </w:tr>
    </w:tbl>
    <w:p w14:paraId="7AD619A9" w14:textId="77777777" w:rsidR="000A3F94" w:rsidRPr="004402CC" w:rsidRDefault="000A3F94" w:rsidP="000A3F94">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 xml:space="preserve">в целях использования помещения в качестве  </w:t>
      </w:r>
    </w:p>
    <w:p w14:paraId="02A35E09" w14:textId="77777777" w:rsidR="000A3F94" w:rsidRPr="004402CC" w:rsidRDefault="000A3F94" w:rsidP="000A3F94">
      <w:pPr>
        <w:pBdr>
          <w:top w:val="single" w:sz="4" w:space="1" w:color="auto"/>
        </w:pBdr>
        <w:autoSpaceDE w:val="0"/>
        <w:autoSpaceDN w:val="0"/>
        <w:spacing w:after="0" w:line="240" w:lineRule="auto"/>
        <w:ind w:left="4763"/>
        <w:jc w:val="center"/>
        <w:rPr>
          <w:rFonts w:ascii="Times New Roman" w:hAnsi="Times New Roman"/>
          <w:sz w:val="20"/>
          <w:szCs w:val="20"/>
        </w:rPr>
      </w:pPr>
      <w:r w:rsidRPr="004402CC">
        <w:rPr>
          <w:rFonts w:ascii="Times New Roman" w:hAnsi="Times New Roman"/>
          <w:sz w:val="20"/>
          <w:szCs w:val="20"/>
        </w:rPr>
        <w:t>(вид использования помещения в соответствии</w:t>
      </w:r>
    </w:p>
    <w:p w14:paraId="505B39A3" w14:textId="77777777" w:rsidR="000A3F94" w:rsidRPr="004402CC" w:rsidRDefault="000A3F94" w:rsidP="000A3F94">
      <w:pPr>
        <w:tabs>
          <w:tab w:val="right" w:pos="10205"/>
        </w:tabs>
        <w:autoSpaceDE w:val="0"/>
        <w:autoSpaceDN w:val="0"/>
        <w:spacing w:after="0" w:line="240" w:lineRule="auto"/>
        <w:rPr>
          <w:rFonts w:ascii="Times New Roman" w:hAnsi="Times New Roman"/>
          <w:sz w:val="24"/>
          <w:szCs w:val="24"/>
        </w:rPr>
      </w:pPr>
      <w:r w:rsidRPr="004402CC">
        <w:rPr>
          <w:rFonts w:ascii="Times New Roman" w:hAnsi="Times New Roman"/>
          <w:sz w:val="24"/>
          <w:szCs w:val="24"/>
        </w:rPr>
        <w:tab/>
        <w:t>,</w:t>
      </w:r>
    </w:p>
    <w:p w14:paraId="56BF0F29" w14:textId="77777777" w:rsidR="000A3F94" w:rsidRPr="004402CC" w:rsidRDefault="000A3F94" w:rsidP="000A3F94">
      <w:pPr>
        <w:pBdr>
          <w:top w:val="single" w:sz="4" w:space="1" w:color="auto"/>
        </w:pBdr>
        <w:autoSpaceDE w:val="0"/>
        <w:autoSpaceDN w:val="0"/>
        <w:spacing w:after="240" w:line="240" w:lineRule="auto"/>
        <w:ind w:right="113"/>
        <w:jc w:val="center"/>
        <w:rPr>
          <w:rFonts w:ascii="Times New Roman" w:hAnsi="Times New Roman"/>
          <w:sz w:val="20"/>
          <w:szCs w:val="20"/>
        </w:rPr>
      </w:pPr>
      <w:r w:rsidRPr="004402CC">
        <w:rPr>
          <w:rFonts w:ascii="Times New Roman" w:hAnsi="Times New Roman"/>
          <w:sz w:val="20"/>
          <w:szCs w:val="20"/>
        </w:rPr>
        <w:t>с заявлением о переводе)</w:t>
      </w:r>
    </w:p>
    <w:tbl>
      <w:tblPr>
        <w:tblW w:w="9596" w:type="dxa"/>
        <w:tblLayout w:type="fixed"/>
        <w:tblCellMar>
          <w:left w:w="28" w:type="dxa"/>
          <w:right w:w="28" w:type="dxa"/>
        </w:tblCellMar>
        <w:tblLook w:val="0000" w:firstRow="0" w:lastRow="0" w:firstColumn="0" w:lastColumn="0" w:noHBand="0" w:noVBand="0"/>
      </w:tblPr>
      <w:tblGrid>
        <w:gridCol w:w="1063"/>
        <w:gridCol w:w="8321"/>
        <w:gridCol w:w="212"/>
      </w:tblGrid>
      <w:tr w:rsidR="000A3F94" w:rsidRPr="004402CC" w14:paraId="31274D58" w14:textId="77777777" w:rsidTr="00EB0930">
        <w:trPr>
          <w:cantSplit/>
        </w:trPr>
        <w:tc>
          <w:tcPr>
            <w:tcW w:w="1063" w:type="dxa"/>
            <w:tcBorders>
              <w:top w:val="nil"/>
              <w:left w:val="nil"/>
              <w:bottom w:val="nil"/>
              <w:right w:val="nil"/>
            </w:tcBorders>
            <w:vAlign w:val="bottom"/>
          </w:tcPr>
          <w:p w14:paraId="7AB58CC8" w14:textId="77777777" w:rsidR="000A3F94" w:rsidRPr="004402CC" w:rsidRDefault="000A3F94" w:rsidP="00EB0930">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РЕШИЛ (</w:t>
            </w:r>
          </w:p>
        </w:tc>
        <w:tc>
          <w:tcPr>
            <w:tcW w:w="8321" w:type="dxa"/>
            <w:tcBorders>
              <w:top w:val="nil"/>
              <w:left w:val="nil"/>
              <w:bottom w:val="single" w:sz="4" w:space="0" w:color="auto"/>
              <w:right w:val="nil"/>
            </w:tcBorders>
            <w:vAlign w:val="bottom"/>
          </w:tcPr>
          <w:p w14:paraId="21E6BC49" w14:textId="77777777" w:rsidR="000A3F94" w:rsidRPr="004402CC" w:rsidRDefault="000A3F94" w:rsidP="00EB0930">
            <w:pPr>
              <w:autoSpaceDE w:val="0"/>
              <w:autoSpaceDN w:val="0"/>
              <w:spacing w:after="0" w:line="240" w:lineRule="auto"/>
              <w:ind w:right="610"/>
              <w:jc w:val="center"/>
              <w:rPr>
                <w:rFonts w:ascii="Times New Roman" w:hAnsi="Times New Roman"/>
                <w:sz w:val="24"/>
                <w:szCs w:val="24"/>
              </w:rPr>
            </w:pPr>
          </w:p>
        </w:tc>
        <w:tc>
          <w:tcPr>
            <w:tcW w:w="212" w:type="dxa"/>
            <w:tcBorders>
              <w:top w:val="nil"/>
              <w:left w:val="nil"/>
              <w:bottom w:val="nil"/>
              <w:right w:val="nil"/>
            </w:tcBorders>
            <w:vAlign w:val="bottom"/>
          </w:tcPr>
          <w:p w14:paraId="2BD1F817" w14:textId="77777777" w:rsidR="000A3F94" w:rsidRPr="004402CC" w:rsidRDefault="000A3F94" w:rsidP="00EB0930">
            <w:pPr>
              <w:autoSpaceDE w:val="0"/>
              <w:autoSpaceDN w:val="0"/>
              <w:spacing w:after="0" w:line="240" w:lineRule="auto"/>
              <w:jc w:val="right"/>
              <w:rPr>
                <w:rFonts w:ascii="Times New Roman" w:hAnsi="Times New Roman"/>
                <w:sz w:val="24"/>
                <w:szCs w:val="24"/>
              </w:rPr>
            </w:pPr>
            <w:r w:rsidRPr="004402CC">
              <w:rPr>
                <w:rFonts w:ascii="Times New Roman" w:hAnsi="Times New Roman"/>
                <w:sz w:val="24"/>
                <w:szCs w:val="24"/>
              </w:rPr>
              <w:t>):</w:t>
            </w:r>
          </w:p>
        </w:tc>
      </w:tr>
      <w:tr w:rsidR="000A3F94" w:rsidRPr="004402CC" w14:paraId="046CA1FA" w14:textId="77777777" w:rsidTr="00EB0930">
        <w:trPr>
          <w:cantSplit/>
        </w:trPr>
        <w:tc>
          <w:tcPr>
            <w:tcW w:w="1063" w:type="dxa"/>
            <w:tcBorders>
              <w:top w:val="nil"/>
              <w:left w:val="nil"/>
              <w:bottom w:val="nil"/>
              <w:right w:val="nil"/>
            </w:tcBorders>
          </w:tcPr>
          <w:p w14:paraId="4BCEEB48" w14:textId="77777777" w:rsidR="000A3F94" w:rsidRPr="004402CC" w:rsidRDefault="000A3F94" w:rsidP="00EB0930">
            <w:pPr>
              <w:autoSpaceDE w:val="0"/>
              <w:autoSpaceDN w:val="0"/>
              <w:spacing w:after="0" w:line="240" w:lineRule="auto"/>
              <w:jc w:val="center"/>
              <w:rPr>
                <w:rFonts w:ascii="Times New Roman" w:hAnsi="Times New Roman"/>
                <w:sz w:val="20"/>
                <w:szCs w:val="20"/>
              </w:rPr>
            </w:pPr>
          </w:p>
        </w:tc>
        <w:tc>
          <w:tcPr>
            <w:tcW w:w="8321" w:type="dxa"/>
            <w:tcBorders>
              <w:top w:val="nil"/>
              <w:left w:val="nil"/>
              <w:bottom w:val="nil"/>
              <w:right w:val="nil"/>
            </w:tcBorders>
          </w:tcPr>
          <w:p w14:paraId="5C24F97A" w14:textId="77777777" w:rsidR="000A3F94" w:rsidRPr="004402CC" w:rsidRDefault="000A3F94" w:rsidP="00EB0930">
            <w:pP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(наименование акта, дата его принятия и номер)</w:t>
            </w:r>
          </w:p>
        </w:tc>
        <w:tc>
          <w:tcPr>
            <w:tcW w:w="212" w:type="dxa"/>
            <w:tcBorders>
              <w:top w:val="nil"/>
              <w:left w:val="nil"/>
              <w:bottom w:val="nil"/>
              <w:right w:val="nil"/>
            </w:tcBorders>
          </w:tcPr>
          <w:p w14:paraId="1183B2BC" w14:textId="77777777" w:rsidR="000A3F94" w:rsidRPr="004402CC" w:rsidRDefault="000A3F94" w:rsidP="00EB0930">
            <w:pPr>
              <w:autoSpaceDE w:val="0"/>
              <w:autoSpaceDN w:val="0"/>
              <w:spacing w:after="0" w:line="240" w:lineRule="auto"/>
              <w:jc w:val="center"/>
              <w:rPr>
                <w:rFonts w:ascii="Times New Roman" w:hAnsi="Times New Roman"/>
                <w:sz w:val="20"/>
                <w:szCs w:val="20"/>
              </w:rPr>
            </w:pPr>
          </w:p>
        </w:tc>
      </w:tr>
    </w:tbl>
    <w:p w14:paraId="568EB8D4" w14:textId="77777777" w:rsidR="000A3F94" w:rsidRPr="004402CC" w:rsidRDefault="000A3F94" w:rsidP="000A3F94">
      <w:pPr>
        <w:autoSpaceDE w:val="0"/>
        <w:autoSpaceDN w:val="0"/>
        <w:spacing w:after="0" w:line="240" w:lineRule="auto"/>
        <w:ind w:firstLine="567"/>
        <w:rPr>
          <w:rFonts w:ascii="Times New Roman" w:hAnsi="Times New Roman"/>
          <w:sz w:val="24"/>
          <w:szCs w:val="24"/>
        </w:rPr>
      </w:pPr>
      <w:r w:rsidRPr="004402CC">
        <w:rPr>
          <w:rFonts w:ascii="Times New Roman" w:hAnsi="Times New Roman"/>
          <w:sz w:val="24"/>
          <w:szCs w:val="24"/>
        </w:rPr>
        <w:t>1. Помещение на основании приложенных к заявлению документов:</w:t>
      </w:r>
    </w:p>
    <w:tbl>
      <w:tblPr>
        <w:tblW w:w="9667" w:type="dxa"/>
        <w:tblLayout w:type="fixed"/>
        <w:tblCellMar>
          <w:left w:w="28" w:type="dxa"/>
          <w:right w:w="28" w:type="dxa"/>
        </w:tblCellMar>
        <w:tblLook w:val="0000" w:firstRow="0" w:lastRow="0" w:firstColumn="0" w:lastColumn="0" w:noHBand="0" w:noVBand="0"/>
      </w:tblPr>
      <w:tblGrid>
        <w:gridCol w:w="2296"/>
        <w:gridCol w:w="4026"/>
        <w:gridCol w:w="3345"/>
      </w:tblGrid>
      <w:tr w:rsidR="000A3F94" w:rsidRPr="004402CC" w14:paraId="6E9F5416" w14:textId="77777777" w:rsidTr="00D426C4">
        <w:trPr>
          <w:trHeight w:val="206"/>
        </w:trPr>
        <w:tc>
          <w:tcPr>
            <w:tcW w:w="2296" w:type="dxa"/>
            <w:tcBorders>
              <w:top w:val="nil"/>
              <w:left w:val="nil"/>
              <w:bottom w:val="nil"/>
              <w:right w:val="nil"/>
            </w:tcBorders>
            <w:vAlign w:val="bottom"/>
          </w:tcPr>
          <w:p w14:paraId="3C558205" w14:textId="77777777" w:rsidR="000A3F94" w:rsidRPr="004402CC" w:rsidRDefault="000A3F94" w:rsidP="00EB0930">
            <w:pPr>
              <w:autoSpaceDE w:val="0"/>
              <w:autoSpaceDN w:val="0"/>
              <w:spacing w:after="0" w:line="240" w:lineRule="auto"/>
              <w:ind w:left="567"/>
              <w:rPr>
                <w:rFonts w:ascii="Times New Roman" w:hAnsi="Times New Roman"/>
                <w:sz w:val="24"/>
                <w:szCs w:val="24"/>
              </w:rPr>
            </w:pPr>
            <w:r w:rsidRPr="004402CC">
              <w:rPr>
                <w:rFonts w:ascii="Times New Roman" w:hAnsi="Times New Roman"/>
                <w:sz w:val="24"/>
                <w:szCs w:val="24"/>
              </w:rPr>
              <w:t>а) перевести из</w:t>
            </w:r>
          </w:p>
        </w:tc>
        <w:tc>
          <w:tcPr>
            <w:tcW w:w="4026" w:type="dxa"/>
            <w:tcBorders>
              <w:top w:val="nil"/>
              <w:left w:val="nil"/>
              <w:bottom w:val="single" w:sz="4" w:space="0" w:color="auto"/>
              <w:right w:val="nil"/>
            </w:tcBorders>
            <w:vAlign w:val="bottom"/>
          </w:tcPr>
          <w:p w14:paraId="3769CDF6" w14:textId="77777777" w:rsidR="000A3F94" w:rsidRPr="004402CC" w:rsidRDefault="000A3F94" w:rsidP="00EB0930">
            <w:pPr>
              <w:autoSpaceDE w:val="0"/>
              <w:autoSpaceDN w:val="0"/>
              <w:spacing w:after="0" w:line="240" w:lineRule="auto"/>
              <w:jc w:val="center"/>
              <w:rPr>
                <w:rFonts w:ascii="Times New Roman" w:hAnsi="Times New Roman"/>
                <w:sz w:val="24"/>
                <w:szCs w:val="24"/>
              </w:rPr>
            </w:pPr>
            <w:r w:rsidRPr="004402CC">
              <w:rPr>
                <w:rFonts w:ascii="Times New Roman" w:hAnsi="Times New Roman"/>
                <w:sz w:val="24"/>
                <w:szCs w:val="24"/>
              </w:rPr>
              <w:t>жилого (нежилого) в нежилое (жилое)</w:t>
            </w:r>
          </w:p>
        </w:tc>
        <w:tc>
          <w:tcPr>
            <w:tcW w:w="3345" w:type="dxa"/>
            <w:tcBorders>
              <w:top w:val="nil"/>
              <w:left w:val="nil"/>
              <w:bottom w:val="nil"/>
              <w:right w:val="nil"/>
            </w:tcBorders>
            <w:vAlign w:val="bottom"/>
          </w:tcPr>
          <w:p w14:paraId="710F2F87" w14:textId="77777777" w:rsidR="000A3F94" w:rsidRPr="004402CC" w:rsidRDefault="000A3F94" w:rsidP="00EB0930">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 xml:space="preserve"> без предварительных условий;</w:t>
            </w:r>
          </w:p>
        </w:tc>
      </w:tr>
      <w:tr w:rsidR="00D426C4" w:rsidRPr="004402CC" w14:paraId="4ED5C1E1" w14:textId="77777777" w:rsidTr="00D426C4">
        <w:tc>
          <w:tcPr>
            <w:tcW w:w="9667" w:type="dxa"/>
            <w:gridSpan w:val="3"/>
            <w:tcBorders>
              <w:top w:val="nil"/>
              <w:left w:val="nil"/>
              <w:bottom w:val="nil"/>
              <w:right w:val="nil"/>
            </w:tcBorders>
            <w:vAlign w:val="bottom"/>
          </w:tcPr>
          <w:p w14:paraId="6B925124" w14:textId="77777777" w:rsidR="00D426C4" w:rsidRDefault="00D426C4" w:rsidP="00EB0930">
            <w:pPr>
              <w:autoSpaceDE w:val="0"/>
              <w:autoSpaceDN w:val="0"/>
              <w:spacing w:after="0" w:line="240" w:lineRule="auto"/>
              <w:jc w:val="center"/>
              <w:rPr>
                <w:ins w:id="8" w:author="ARX-4" w:date="2022-01-12T12:10:00Z"/>
                <w:rFonts w:ascii="Times New Roman" w:hAnsi="Times New Roman"/>
                <w:sz w:val="20"/>
                <w:szCs w:val="20"/>
              </w:rPr>
            </w:pPr>
            <w:r w:rsidRPr="004402CC">
              <w:rPr>
                <w:rFonts w:ascii="Times New Roman" w:hAnsi="Times New Roman"/>
                <w:sz w:val="20"/>
                <w:szCs w:val="20"/>
              </w:rPr>
              <w:t>(ненужное зачеркнуть)</w:t>
            </w:r>
          </w:p>
          <w:p w14:paraId="55E1B47B" w14:textId="77777777" w:rsidR="00D426C4" w:rsidRPr="004402CC" w:rsidRDefault="00D426C4" w:rsidP="00D426C4">
            <w:pPr>
              <w:autoSpaceDE w:val="0"/>
              <w:autoSpaceDN w:val="0"/>
              <w:spacing w:after="0" w:line="240" w:lineRule="auto"/>
              <w:jc w:val="center"/>
              <w:rPr>
                <w:rFonts w:ascii="Times New Roman" w:hAnsi="Times New Roman"/>
                <w:sz w:val="20"/>
                <w:szCs w:val="20"/>
              </w:rPr>
            </w:pPr>
          </w:p>
        </w:tc>
      </w:tr>
      <w:tr w:rsidR="00D426C4" w:rsidRPr="004402CC" w14:paraId="7E9302BC" w14:textId="77777777" w:rsidTr="00D426C4">
        <w:tc>
          <w:tcPr>
            <w:tcW w:w="9667" w:type="dxa"/>
            <w:gridSpan w:val="3"/>
            <w:tcBorders>
              <w:top w:val="nil"/>
              <w:left w:val="nil"/>
              <w:bottom w:val="nil"/>
              <w:right w:val="nil"/>
            </w:tcBorders>
            <w:vAlign w:val="bottom"/>
          </w:tcPr>
          <w:p w14:paraId="68DCE453" w14:textId="77777777" w:rsidR="00D426C4" w:rsidRDefault="00D426C4" w:rsidP="00EB0930">
            <w:pPr>
              <w:autoSpaceDE w:val="0"/>
              <w:autoSpaceDN w:val="0"/>
              <w:spacing w:after="0" w:line="240" w:lineRule="auto"/>
              <w:jc w:val="center"/>
              <w:rPr>
                <w:rFonts w:ascii="Times New Roman" w:hAnsi="Times New Roman"/>
                <w:sz w:val="20"/>
                <w:szCs w:val="20"/>
              </w:rPr>
            </w:pPr>
          </w:p>
          <w:p w14:paraId="74378E6A" w14:textId="75E4FC22" w:rsidR="00D426C4" w:rsidRDefault="00D426C4" w:rsidP="00D426C4">
            <w:pPr>
              <w:pageBreakBefore/>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б</w:t>
            </w:r>
            <w:r w:rsidRPr="004402CC">
              <w:rPr>
                <w:rFonts w:ascii="Times New Roman" w:hAnsi="Times New Roman"/>
                <w:sz w:val="24"/>
                <w:szCs w:val="24"/>
              </w:rPr>
              <w:t>) перевести из жилого (нежилого) в нежилое (жилое) при условии проведения в установленном порядке следующих видов работ:</w:t>
            </w:r>
          </w:p>
          <w:p w14:paraId="125F768A" w14:textId="77777777" w:rsidR="00D426C4" w:rsidRPr="004402CC" w:rsidRDefault="00D426C4" w:rsidP="00D426C4">
            <w:pPr>
              <w:autoSpaceDE w:val="0"/>
              <w:autoSpaceDN w:val="0"/>
              <w:spacing w:after="0" w:line="240" w:lineRule="auto"/>
              <w:rPr>
                <w:rFonts w:ascii="Times New Roman" w:hAnsi="Times New Roman"/>
                <w:sz w:val="24"/>
                <w:szCs w:val="24"/>
              </w:rPr>
            </w:pPr>
          </w:p>
          <w:p w14:paraId="735353B0" w14:textId="77777777" w:rsidR="00D426C4" w:rsidRPr="004402CC" w:rsidRDefault="00D426C4" w:rsidP="00D426C4">
            <w:pPr>
              <w:pBdr>
                <w:top w:val="single" w:sz="4" w:space="1" w:color="auto"/>
              </w:pBd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(перечень работ по переустройству</w:t>
            </w:r>
          </w:p>
          <w:p w14:paraId="5EBE72AF" w14:textId="77777777" w:rsidR="00D426C4" w:rsidRPr="004402CC" w:rsidRDefault="00D426C4" w:rsidP="00D426C4">
            <w:pPr>
              <w:autoSpaceDE w:val="0"/>
              <w:autoSpaceDN w:val="0"/>
              <w:spacing w:after="0" w:line="240" w:lineRule="auto"/>
              <w:rPr>
                <w:rFonts w:ascii="Times New Roman" w:hAnsi="Times New Roman"/>
                <w:sz w:val="24"/>
                <w:szCs w:val="24"/>
              </w:rPr>
            </w:pPr>
          </w:p>
          <w:p w14:paraId="4B428535" w14:textId="77777777" w:rsidR="00D426C4" w:rsidRPr="004402CC" w:rsidRDefault="00D426C4" w:rsidP="00D426C4">
            <w:pPr>
              <w:pBdr>
                <w:top w:val="single" w:sz="4" w:space="1" w:color="auto"/>
              </w:pBd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(перепланировке) помещения</w:t>
            </w:r>
          </w:p>
          <w:p w14:paraId="51FD0FBB" w14:textId="77777777" w:rsidR="00D426C4" w:rsidRPr="004402CC" w:rsidRDefault="00D426C4" w:rsidP="00D426C4">
            <w:pPr>
              <w:autoSpaceDE w:val="0"/>
              <w:autoSpaceDN w:val="0"/>
              <w:spacing w:after="0" w:line="240" w:lineRule="auto"/>
              <w:rPr>
                <w:rFonts w:ascii="Times New Roman" w:hAnsi="Times New Roman"/>
                <w:sz w:val="24"/>
                <w:szCs w:val="24"/>
              </w:rPr>
            </w:pPr>
          </w:p>
          <w:p w14:paraId="74514BBA" w14:textId="77777777" w:rsidR="00D426C4" w:rsidRPr="004402CC" w:rsidRDefault="00D426C4" w:rsidP="00D426C4">
            <w:pPr>
              <w:pBdr>
                <w:top w:val="single" w:sz="4" w:space="1" w:color="auto"/>
              </w:pBd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или иных необходимых работ по ремонту, реконструкции, реставрации помещения)</w:t>
            </w:r>
          </w:p>
          <w:p w14:paraId="6DD313C1" w14:textId="77777777" w:rsidR="00D426C4" w:rsidRPr="004402CC" w:rsidRDefault="00D426C4" w:rsidP="00D426C4">
            <w:pPr>
              <w:tabs>
                <w:tab w:val="right" w:pos="10205"/>
              </w:tabs>
              <w:autoSpaceDE w:val="0"/>
              <w:autoSpaceDN w:val="0"/>
              <w:spacing w:after="0" w:line="240" w:lineRule="auto"/>
              <w:rPr>
                <w:rFonts w:ascii="Times New Roman" w:hAnsi="Times New Roman"/>
                <w:sz w:val="24"/>
                <w:szCs w:val="24"/>
              </w:rPr>
            </w:pPr>
            <w:r w:rsidRPr="004402CC">
              <w:rPr>
                <w:rFonts w:ascii="Times New Roman" w:hAnsi="Times New Roman"/>
                <w:sz w:val="24"/>
                <w:szCs w:val="24"/>
              </w:rPr>
              <w:tab/>
              <w:t>.</w:t>
            </w:r>
          </w:p>
          <w:p w14:paraId="55A9D69D" w14:textId="77777777" w:rsidR="00D426C4" w:rsidRPr="004402CC" w:rsidRDefault="00D426C4" w:rsidP="00D426C4">
            <w:pPr>
              <w:pBdr>
                <w:top w:val="single" w:sz="4" w:space="1" w:color="auto"/>
              </w:pBdr>
              <w:autoSpaceDE w:val="0"/>
              <w:autoSpaceDN w:val="0"/>
              <w:spacing w:after="240" w:line="240" w:lineRule="auto"/>
              <w:ind w:right="113"/>
              <w:rPr>
                <w:rFonts w:ascii="Times New Roman" w:hAnsi="Times New Roman"/>
                <w:sz w:val="2"/>
                <w:szCs w:val="2"/>
              </w:rPr>
            </w:pPr>
          </w:p>
          <w:p w14:paraId="6F9B167B" w14:textId="77777777" w:rsidR="00D426C4" w:rsidRPr="004402CC" w:rsidRDefault="00D426C4" w:rsidP="00D426C4">
            <w:pPr>
              <w:autoSpaceDE w:val="0"/>
              <w:autoSpaceDN w:val="0"/>
              <w:spacing w:after="0" w:line="240" w:lineRule="auto"/>
              <w:ind w:firstLine="567"/>
              <w:jc w:val="both"/>
              <w:rPr>
                <w:rFonts w:ascii="Times New Roman" w:hAnsi="Times New Roman"/>
                <w:sz w:val="24"/>
                <w:szCs w:val="24"/>
              </w:rPr>
            </w:pPr>
            <w:r w:rsidRPr="004402CC">
              <w:rPr>
                <w:rFonts w:ascii="Times New Roman" w:hAnsi="Times New Roman"/>
                <w:sz w:val="24"/>
                <w:szCs w:val="24"/>
              </w:rPr>
              <w:t>2. Отказать в переводе указанного помещения из жилого (нежилого) в нежилое (жилое)</w:t>
            </w:r>
            <w:r w:rsidRPr="004402CC">
              <w:rPr>
                <w:rFonts w:ascii="Times New Roman" w:hAnsi="Times New Roman"/>
                <w:sz w:val="24"/>
                <w:szCs w:val="24"/>
              </w:rPr>
              <w:br/>
              <w:t xml:space="preserve">в связи с  </w:t>
            </w:r>
          </w:p>
          <w:p w14:paraId="2BBA5788" w14:textId="77777777" w:rsidR="00D426C4" w:rsidRPr="004402CC" w:rsidRDefault="00D426C4" w:rsidP="00D426C4">
            <w:pPr>
              <w:pBdr>
                <w:top w:val="single" w:sz="4" w:space="1" w:color="auto"/>
              </w:pBdr>
              <w:autoSpaceDE w:val="0"/>
              <w:autoSpaceDN w:val="0"/>
              <w:spacing w:after="0" w:line="240" w:lineRule="auto"/>
              <w:ind w:left="993"/>
              <w:jc w:val="center"/>
              <w:rPr>
                <w:rFonts w:ascii="Times New Roman" w:hAnsi="Times New Roman"/>
                <w:sz w:val="20"/>
                <w:szCs w:val="20"/>
              </w:rPr>
            </w:pPr>
            <w:r w:rsidRPr="004402CC">
              <w:rPr>
                <w:rFonts w:ascii="Times New Roman" w:hAnsi="Times New Roman"/>
                <w:sz w:val="20"/>
                <w:szCs w:val="20"/>
              </w:rPr>
              <w:t>(основание(я), установленное частью 1 статьи 24 Жилищного кодекса Российской Федерации)</w:t>
            </w:r>
          </w:p>
          <w:p w14:paraId="26BCD725" w14:textId="77777777" w:rsidR="00D426C4" w:rsidRPr="004402CC" w:rsidRDefault="00D426C4" w:rsidP="00D426C4">
            <w:pPr>
              <w:autoSpaceDE w:val="0"/>
              <w:autoSpaceDN w:val="0"/>
              <w:spacing w:after="0" w:line="240" w:lineRule="auto"/>
              <w:rPr>
                <w:rFonts w:ascii="Times New Roman" w:hAnsi="Times New Roman"/>
                <w:sz w:val="24"/>
                <w:szCs w:val="24"/>
              </w:rPr>
            </w:pPr>
          </w:p>
          <w:p w14:paraId="35967F02" w14:textId="77777777" w:rsidR="00D426C4" w:rsidRPr="004402CC" w:rsidRDefault="00D426C4" w:rsidP="00D426C4">
            <w:pPr>
              <w:pBdr>
                <w:top w:val="single" w:sz="4" w:space="1" w:color="auto"/>
              </w:pBdr>
              <w:autoSpaceDE w:val="0"/>
              <w:autoSpaceDN w:val="0"/>
              <w:spacing w:after="0" w:line="240" w:lineRule="auto"/>
              <w:rPr>
                <w:rFonts w:ascii="Times New Roman" w:hAnsi="Times New Roman"/>
                <w:sz w:val="2"/>
                <w:szCs w:val="2"/>
              </w:rPr>
            </w:pPr>
          </w:p>
          <w:p w14:paraId="69933E06" w14:textId="77777777" w:rsidR="00D426C4" w:rsidRPr="004402CC" w:rsidRDefault="00D426C4" w:rsidP="00D426C4">
            <w:pPr>
              <w:autoSpaceDE w:val="0"/>
              <w:autoSpaceDN w:val="0"/>
              <w:spacing w:after="0" w:line="240" w:lineRule="auto"/>
              <w:rPr>
                <w:rFonts w:ascii="Times New Roman" w:hAnsi="Times New Roman"/>
                <w:sz w:val="24"/>
                <w:szCs w:val="24"/>
              </w:rPr>
            </w:pPr>
          </w:p>
          <w:p w14:paraId="50BF6543" w14:textId="77777777" w:rsidR="00D426C4" w:rsidRPr="004402CC" w:rsidRDefault="00D426C4" w:rsidP="00D426C4">
            <w:pPr>
              <w:pBdr>
                <w:top w:val="single" w:sz="4" w:space="1" w:color="auto"/>
              </w:pBdr>
              <w:autoSpaceDE w:val="0"/>
              <w:autoSpaceDN w:val="0"/>
              <w:spacing w:after="480" w:line="240" w:lineRule="auto"/>
              <w:rPr>
                <w:rFonts w:ascii="Times New Roman" w:hAnsi="Times New Roman"/>
                <w:sz w:val="2"/>
                <w:szCs w:val="2"/>
              </w:rPr>
            </w:pPr>
          </w:p>
          <w:tbl>
            <w:tblPr>
              <w:tblW w:w="0" w:type="auto"/>
              <w:tblLayout w:type="fixed"/>
              <w:tblCellMar>
                <w:left w:w="28" w:type="dxa"/>
                <w:right w:w="28" w:type="dxa"/>
              </w:tblCellMar>
              <w:tblLook w:val="0000" w:firstRow="0" w:lastRow="0" w:firstColumn="0" w:lastColumn="0" w:noHBand="0" w:noVBand="0"/>
            </w:tblPr>
            <w:tblGrid>
              <w:gridCol w:w="4139"/>
              <w:gridCol w:w="284"/>
              <w:gridCol w:w="1984"/>
              <w:gridCol w:w="284"/>
              <w:gridCol w:w="3543"/>
            </w:tblGrid>
            <w:tr w:rsidR="00D426C4" w:rsidRPr="004402CC" w14:paraId="50CAEF24" w14:textId="77777777" w:rsidTr="00C06222">
              <w:tc>
                <w:tcPr>
                  <w:tcW w:w="4139" w:type="dxa"/>
                  <w:tcBorders>
                    <w:top w:val="nil"/>
                    <w:left w:val="nil"/>
                    <w:bottom w:val="single" w:sz="4" w:space="0" w:color="auto"/>
                    <w:right w:val="nil"/>
                  </w:tcBorders>
                  <w:vAlign w:val="bottom"/>
                </w:tcPr>
                <w:p w14:paraId="599CA98F" w14:textId="77777777" w:rsidR="00D426C4" w:rsidRPr="004402CC" w:rsidRDefault="00D426C4" w:rsidP="00C06222">
                  <w:pPr>
                    <w:autoSpaceDE w:val="0"/>
                    <w:autoSpaceDN w:val="0"/>
                    <w:spacing w:after="0" w:line="240" w:lineRule="auto"/>
                    <w:jc w:val="center"/>
                    <w:rPr>
                      <w:rFonts w:ascii="Times New Roman" w:hAnsi="Times New Roman"/>
                      <w:sz w:val="24"/>
                      <w:szCs w:val="24"/>
                    </w:rPr>
                  </w:pPr>
                </w:p>
              </w:tc>
              <w:tc>
                <w:tcPr>
                  <w:tcW w:w="284" w:type="dxa"/>
                  <w:tcBorders>
                    <w:top w:val="nil"/>
                    <w:left w:val="nil"/>
                    <w:bottom w:val="nil"/>
                    <w:right w:val="nil"/>
                  </w:tcBorders>
                  <w:vAlign w:val="bottom"/>
                </w:tcPr>
                <w:p w14:paraId="6A21B434" w14:textId="77777777" w:rsidR="00D426C4" w:rsidRPr="004402CC" w:rsidRDefault="00D426C4" w:rsidP="00C06222">
                  <w:pPr>
                    <w:autoSpaceDE w:val="0"/>
                    <w:autoSpaceDN w:val="0"/>
                    <w:spacing w:after="0" w:line="240" w:lineRule="auto"/>
                    <w:jc w:val="center"/>
                    <w:rPr>
                      <w:rFonts w:ascii="Times New Roman" w:hAnsi="Times New Roman"/>
                      <w:sz w:val="24"/>
                      <w:szCs w:val="24"/>
                    </w:rPr>
                  </w:pPr>
                </w:p>
              </w:tc>
              <w:tc>
                <w:tcPr>
                  <w:tcW w:w="1984" w:type="dxa"/>
                  <w:tcBorders>
                    <w:top w:val="nil"/>
                    <w:left w:val="nil"/>
                    <w:bottom w:val="single" w:sz="4" w:space="0" w:color="auto"/>
                    <w:right w:val="nil"/>
                  </w:tcBorders>
                  <w:vAlign w:val="bottom"/>
                </w:tcPr>
                <w:p w14:paraId="2A0B2641" w14:textId="77777777" w:rsidR="00D426C4" w:rsidRPr="004402CC" w:rsidRDefault="00D426C4" w:rsidP="00C06222">
                  <w:pPr>
                    <w:autoSpaceDE w:val="0"/>
                    <w:autoSpaceDN w:val="0"/>
                    <w:spacing w:after="0" w:line="240" w:lineRule="auto"/>
                    <w:jc w:val="center"/>
                    <w:rPr>
                      <w:rFonts w:ascii="Times New Roman" w:hAnsi="Times New Roman"/>
                      <w:sz w:val="24"/>
                      <w:szCs w:val="24"/>
                    </w:rPr>
                  </w:pPr>
                </w:p>
              </w:tc>
              <w:tc>
                <w:tcPr>
                  <w:tcW w:w="284" w:type="dxa"/>
                  <w:tcBorders>
                    <w:top w:val="nil"/>
                    <w:left w:val="nil"/>
                    <w:bottom w:val="nil"/>
                    <w:right w:val="nil"/>
                  </w:tcBorders>
                  <w:vAlign w:val="bottom"/>
                </w:tcPr>
                <w:p w14:paraId="08C74CA8" w14:textId="77777777" w:rsidR="00D426C4" w:rsidRPr="004402CC" w:rsidRDefault="00D426C4" w:rsidP="00C06222">
                  <w:pPr>
                    <w:autoSpaceDE w:val="0"/>
                    <w:autoSpaceDN w:val="0"/>
                    <w:spacing w:after="0" w:line="240" w:lineRule="auto"/>
                    <w:jc w:val="center"/>
                    <w:rPr>
                      <w:rFonts w:ascii="Times New Roman" w:hAnsi="Times New Roman"/>
                      <w:sz w:val="24"/>
                      <w:szCs w:val="24"/>
                    </w:rPr>
                  </w:pPr>
                </w:p>
              </w:tc>
              <w:tc>
                <w:tcPr>
                  <w:tcW w:w="3543" w:type="dxa"/>
                  <w:tcBorders>
                    <w:top w:val="nil"/>
                    <w:left w:val="nil"/>
                    <w:bottom w:val="single" w:sz="4" w:space="0" w:color="auto"/>
                    <w:right w:val="nil"/>
                  </w:tcBorders>
                  <w:vAlign w:val="bottom"/>
                </w:tcPr>
                <w:p w14:paraId="60D46F9E" w14:textId="77777777" w:rsidR="00D426C4" w:rsidRPr="004402CC" w:rsidRDefault="00D426C4" w:rsidP="00C06222">
                  <w:pPr>
                    <w:autoSpaceDE w:val="0"/>
                    <w:autoSpaceDN w:val="0"/>
                    <w:spacing w:after="0" w:line="240" w:lineRule="auto"/>
                    <w:jc w:val="center"/>
                    <w:rPr>
                      <w:rFonts w:ascii="Times New Roman" w:hAnsi="Times New Roman"/>
                      <w:sz w:val="24"/>
                      <w:szCs w:val="24"/>
                    </w:rPr>
                  </w:pPr>
                </w:p>
              </w:tc>
            </w:tr>
            <w:tr w:rsidR="00D426C4" w:rsidRPr="004402CC" w14:paraId="0242534D" w14:textId="77777777" w:rsidTr="00C06222">
              <w:tc>
                <w:tcPr>
                  <w:tcW w:w="4139" w:type="dxa"/>
                  <w:tcBorders>
                    <w:top w:val="nil"/>
                    <w:left w:val="nil"/>
                    <w:bottom w:val="nil"/>
                    <w:right w:val="nil"/>
                  </w:tcBorders>
                </w:tcPr>
                <w:p w14:paraId="144523C1" w14:textId="77777777" w:rsidR="00D426C4" w:rsidRPr="004402CC" w:rsidRDefault="00D426C4" w:rsidP="00C06222">
                  <w:pP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(должность лица,</w:t>
                  </w:r>
                  <w:r w:rsidRPr="00D426C4">
                    <w:rPr>
                      <w:rFonts w:ascii="Times New Roman" w:hAnsi="Times New Roman"/>
                      <w:sz w:val="20"/>
                      <w:szCs w:val="20"/>
                    </w:rPr>
                    <w:t xml:space="preserve"> </w:t>
                  </w:r>
                  <w:r w:rsidRPr="004402CC">
                    <w:rPr>
                      <w:rFonts w:ascii="Times New Roman" w:hAnsi="Times New Roman"/>
                      <w:sz w:val="20"/>
                      <w:szCs w:val="20"/>
                    </w:rPr>
                    <w:t>подписавшего уведомление)</w:t>
                  </w:r>
                </w:p>
              </w:tc>
              <w:tc>
                <w:tcPr>
                  <w:tcW w:w="284" w:type="dxa"/>
                  <w:tcBorders>
                    <w:top w:val="nil"/>
                    <w:left w:val="nil"/>
                    <w:bottom w:val="nil"/>
                    <w:right w:val="nil"/>
                  </w:tcBorders>
                </w:tcPr>
                <w:p w14:paraId="3B795744" w14:textId="77777777" w:rsidR="00D426C4" w:rsidRPr="004402CC" w:rsidRDefault="00D426C4" w:rsidP="00C06222">
                  <w:pPr>
                    <w:autoSpaceDE w:val="0"/>
                    <w:autoSpaceDN w:val="0"/>
                    <w:spacing w:after="0" w:line="240" w:lineRule="auto"/>
                    <w:jc w:val="center"/>
                    <w:rPr>
                      <w:rFonts w:ascii="Times New Roman" w:hAnsi="Times New Roman"/>
                      <w:sz w:val="20"/>
                      <w:szCs w:val="20"/>
                    </w:rPr>
                  </w:pPr>
                </w:p>
              </w:tc>
              <w:tc>
                <w:tcPr>
                  <w:tcW w:w="1984" w:type="dxa"/>
                  <w:tcBorders>
                    <w:top w:val="nil"/>
                    <w:left w:val="nil"/>
                    <w:bottom w:val="nil"/>
                    <w:right w:val="nil"/>
                  </w:tcBorders>
                </w:tcPr>
                <w:p w14:paraId="39158F5D" w14:textId="77777777" w:rsidR="00D426C4" w:rsidRPr="004402CC" w:rsidRDefault="00D426C4" w:rsidP="00C06222">
                  <w:pP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(подпись)</w:t>
                  </w:r>
                </w:p>
              </w:tc>
              <w:tc>
                <w:tcPr>
                  <w:tcW w:w="284" w:type="dxa"/>
                  <w:tcBorders>
                    <w:top w:val="nil"/>
                    <w:left w:val="nil"/>
                    <w:bottom w:val="nil"/>
                    <w:right w:val="nil"/>
                  </w:tcBorders>
                </w:tcPr>
                <w:p w14:paraId="0B29BD74" w14:textId="77777777" w:rsidR="00D426C4" w:rsidRPr="004402CC" w:rsidRDefault="00D426C4" w:rsidP="00C06222">
                  <w:pPr>
                    <w:autoSpaceDE w:val="0"/>
                    <w:autoSpaceDN w:val="0"/>
                    <w:spacing w:after="0" w:line="240" w:lineRule="auto"/>
                    <w:jc w:val="center"/>
                    <w:rPr>
                      <w:rFonts w:ascii="Times New Roman" w:hAnsi="Times New Roman"/>
                      <w:sz w:val="20"/>
                      <w:szCs w:val="20"/>
                    </w:rPr>
                  </w:pPr>
                </w:p>
              </w:tc>
              <w:tc>
                <w:tcPr>
                  <w:tcW w:w="3543" w:type="dxa"/>
                  <w:tcBorders>
                    <w:top w:val="nil"/>
                    <w:left w:val="nil"/>
                    <w:bottom w:val="nil"/>
                    <w:right w:val="nil"/>
                  </w:tcBorders>
                </w:tcPr>
                <w:p w14:paraId="5B55B65F" w14:textId="77777777" w:rsidR="00D426C4" w:rsidRPr="004402CC" w:rsidRDefault="00D426C4" w:rsidP="00C06222">
                  <w:pP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(расшифровка подписи)</w:t>
                  </w:r>
                </w:p>
              </w:tc>
            </w:tr>
          </w:tbl>
          <w:p w14:paraId="45825CF5" w14:textId="77777777" w:rsidR="00D426C4" w:rsidRPr="004402CC" w:rsidRDefault="00D426C4" w:rsidP="00D426C4">
            <w:pPr>
              <w:autoSpaceDE w:val="0"/>
              <w:autoSpaceDN w:val="0"/>
              <w:spacing w:after="0" w:line="240" w:lineRule="auto"/>
              <w:rPr>
                <w:rFonts w:ascii="Times New Roman" w:hAnsi="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425"/>
              <w:gridCol w:w="284"/>
              <w:gridCol w:w="1984"/>
              <w:gridCol w:w="510"/>
              <w:gridCol w:w="227"/>
              <w:gridCol w:w="6634"/>
            </w:tblGrid>
            <w:tr w:rsidR="00D426C4" w:rsidRPr="004402CC" w14:paraId="1EF944CB" w14:textId="77777777" w:rsidTr="00C06222">
              <w:tc>
                <w:tcPr>
                  <w:tcW w:w="170" w:type="dxa"/>
                  <w:tcBorders>
                    <w:top w:val="nil"/>
                    <w:left w:val="nil"/>
                    <w:bottom w:val="nil"/>
                    <w:right w:val="nil"/>
                  </w:tcBorders>
                  <w:vAlign w:val="bottom"/>
                </w:tcPr>
                <w:p w14:paraId="3534EE63" w14:textId="77777777" w:rsidR="00D426C4" w:rsidRPr="004402CC" w:rsidRDefault="00D426C4" w:rsidP="00C06222">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w:t>
                  </w:r>
                </w:p>
              </w:tc>
              <w:tc>
                <w:tcPr>
                  <w:tcW w:w="425" w:type="dxa"/>
                  <w:tcBorders>
                    <w:top w:val="nil"/>
                    <w:left w:val="nil"/>
                    <w:bottom w:val="single" w:sz="4" w:space="0" w:color="auto"/>
                    <w:right w:val="nil"/>
                  </w:tcBorders>
                  <w:vAlign w:val="bottom"/>
                </w:tcPr>
                <w:p w14:paraId="4AAA0C1A" w14:textId="77777777" w:rsidR="00D426C4" w:rsidRPr="004402CC" w:rsidRDefault="00D426C4" w:rsidP="00C06222">
                  <w:pPr>
                    <w:autoSpaceDE w:val="0"/>
                    <w:autoSpaceDN w:val="0"/>
                    <w:spacing w:after="0" w:line="240" w:lineRule="auto"/>
                    <w:jc w:val="center"/>
                    <w:rPr>
                      <w:rFonts w:ascii="Times New Roman" w:hAnsi="Times New Roman"/>
                      <w:sz w:val="24"/>
                      <w:szCs w:val="24"/>
                    </w:rPr>
                  </w:pPr>
                </w:p>
              </w:tc>
              <w:tc>
                <w:tcPr>
                  <w:tcW w:w="284" w:type="dxa"/>
                  <w:tcBorders>
                    <w:top w:val="nil"/>
                    <w:left w:val="nil"/>
                    <w:bottom w:val="nil"/>
                    <w:right w:val="nil"/>
                  </w:tcBorders>
                  <w:vAlign w:val="bottom"/>
                </w:tcPr>
                <w:p w14:paraId="789F2DDD" w14:textId="77777777" w:rsidR="00D426C4" w:rsidRPr="004402CC" w:rsidRDefault="00D426C4" w:rsidP="00C06222">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w:t>
                  </w:r>
                </w:p>
              </w:tc>
              <w:tc>
                <w:tcPr>
                  <w:tcW w:w="1984" w:type="dxa"/>
                  <w:tcBorders>
                    <w:top w:val="nil"/>
                    <w:left w:val="nil"/>
                    <w:bottom w:val="single" w:sz="4" w:space="0" w:color="auto"/>
                    <w:right w:val="nil"/>
                  </w:tcBorders>
                  <w:vAlign w:val="bottom"/>
                </w:tcPr>
                <w:p w14:paraId="0DAF711F" w14:textId="77777777" w:rsidR="00D426C4" w:rsidRPr="004402CC" w:rsidRDefault="00D426C4" w:rsidP="00C06222">
                  <w:pPr>
                    <w:autoSpaceDE w:val="0"/>
                    <w:autoSpaceDN w:val="0"/>
                    <w:spacing w:after="0" w:line="240" w:lineRule="auto"/>
                    <w:jc w:val="center"/>
                    <w:rPr>
                      <w:rFonts w:ascii="Times New Roman" w:hAnsi="Times New Roman"/>
                      <w:sz w:val="24"/>
                      <w:szCs w:val="24"/>
                    </w:rPr>
                  </w:pPr>
                </w:p>
              </w:tc>
              <w:tc>
                <w:tcPr>
                  <w:tcW w:w="510" w:type="dxa"/>
                  <w:tcBorders>
                    <w:top w:val="nil"/>
                    <w:left w:val="nil"/>
                    <w:bottom w:val="nil"/>
                    <w:right w:val="nil"/>
                  </w:tcBorders>
                  <w:vAlign w:val="bottom"/>
                </w:tcPr>
                <w:p w14:paraId="1E93733A" w14:textId="77777777" w:rsidR="00D426C4" w:rsidRPr="004402CC" w:rsidRDefault="00D426C4" w:rsidP="00C06222">
                  <w:pPr>
                    <w:autoSpaceDE w:val="0"/>
                    <w:autoSpaceDN w:val="0"/>
                    <w:spacing w:after="0" w:line="240" w:lineRule="auto"/>
                    <w:jc w:val="right"/>
                    <w:rPr>
                      <w:rFonts w:ascii="Times New Roman" w:hAnsi="Times New Roman"/>
                      <w:sz w:val="24"/>
                      <w:szCs w:val="24"/>
                    </w:rPr>
                  </w:pPr>
                  <w:r w:rsidRPr="004402CC">
                    <w:rPr>
                      <w:rFonts w:ascii="Times New Roman" w:hAnsi="Times New Roman"/>
                      <w:sz w:val="24"/>
                      <w:szCs w:val="24"/>
                    </w:rPr>
                    <w:t>200</w:t>
                  </w:r>
                </w:p>
              </w:tc>
              <w:tc>
                <w:tcPr>
                  <w:tcW w:w="227" w:type="dxa"/>
                  <w:tcBorders>
                    <w:top w:val="nil"/>
                    <w:left w:val="nil"/>
                    <w:bottom w:val="single" w:sz="4" w:space="0" w:color="auto"/>
                    <w:right w:val="nil"/>
                  </w:tcBorders>
                  <w:vAlign w:val="bottom"/>
                </w:tcPr>
                <w:p w14:paraId="19B83E0E" w14:textId="77777777" w:rsidR="00D426C4" w:rsidRPr="004402CC" w:rsidRDefault="00D426C4" w:rsidP="00C06222">
                  <w:pPr>
                    <w:autoSpaceDE w:val="0"/>
                    <w:autoSpaceDN w:val="0"/>
                    <w:spacing w:after="0" w:line="240" w:lineRule="auto"/>
                    <w:rPr>
                      <w:rFonts w:ascii="Times New Roman" w:hAnsi="Times New Roman"/>
                      <w:sz w:val="24"/>
                      <w:szCs w:val="24"/>
                    </w:rPr>
                  </w:pPr>
                </w:p>
              </w:tc>
              <w:tc>
                <w:tcPr>
                  <w:tcW w:w="6634" w:type="dxa"/>
                  <w:tcBorders>
                    <w:top w:val="nil"/>
                    <w:left w:val="nil"/>
                    <w:bottom w:val="nil"/>
                    <w:right w:val="nil"/>
                  </w:tcBorders>
                  <w:vAlign w:val="bottom"/>
                </w:tcPr>
                <w:p w14:paraId="4C316B96" w14:textId="77777777" w:rsidR="00D426C4" w:rsidRPr="004402CC" w:rsidRDefault="00D426C4" w:rsidP="00C06222">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 xml:space="preserve"> г.</w:t>
                  </w:r>
                </w:p>
              </w:tc>
            </w:tr>
          </w:tbl>
          <w:p w14:paraId="635C6A59" w14:textId="43246744" w:rsidR="00D426C4" w:rsidRDefault="00D426C4" w:rsidP="00D426C4">
            <w:pPr>
              <w:autoSpaceDE w:val="0"/>
              <w:autoSpaceDN w:val="0"/>
              <w:spacing w:before="240" w:after="0" w:line="240" w:lineRule="auto"/>
              <w:rPr>
                <w:rFonts w:ascii="Times New Roman" w:hAnsi="Times New Roman"/>
                <w:sz w:val="20"/>
                <w:szCs w:val="20"/>
              </w:rPr>
            </w:pPr>
            <w:r w:rsidRPr="004402CC">
              <w:rPr>
                <w:rFonts w:ascii="Times New Roman" w:hAnsi="Times New Roman"/>
                <w:sz w:val="24"/>
                <w:szCs w:val="24"/>
              </w:rPr>
              <w:t>М.П.</w:t>
            </w:r>
          </w:p>
          <w:p w14:paraId="6B68C859" w14:textId="77777777" w:rsidR="00D426C4" w:rsidRDefault="00D426C4" w:rsidP="00EB0930">
            <w:pPr>
              <w:autoSpaceDE w:val="0"/>
              <w:autoSpaceDN w:val="0"/>
              <w:spacing w:after="0" w:line="240" w:lineRule="auto"/>
              <w:jc w:val="center"/>
              <w:rPr>
                <w:rFonts w:ascii="Times New Roman" w:hAnsi="Times New Roman"/>
                <w:sz w:val="20"/>
                <w:szCs w:val="20"/>
              </w:rPr>
            </w:pPr>
          </w:p>
          <w:p w14:paraId="2DDAED61" w14:textId="77777777" w:rsidR="00D426C4" w:rsidRDefault="00D426C4" w:rsidP="00EB0930">
            <w:pPr>
              <w:autoSpaceDE w:val="0"/>
              <w:autoSpaceDN w:val="0"/>
              <w:spacing w:after="0" w:line="240" w:lineRule="auto"/>
              <w:jc w:val="center"/>
              <w:rPr>
                <w:rFonts w:ascii="Times New Roman" w:hAnsi="Times New Roman"/>
                <w:sz w:val="20"/>
                <w:szCs w:val="20"/>
              </w:rPr>
            </w:pPr>
          </w:p>
          <w:p w14:paraId="11F4FCCD" w14:textId="77777777" w:rsidR="00D426C4" w:rsidRPr="004402CC" w:rsidRDefault="00D426C4" w:rsidP="00D426C4">
            <w:pPr>
              <w:autoSpaceDE w:val="0"/>
              <w:autoSpaceDN w:val="0"/>
              <w:spacing w:after="0" w:line="240" w:lineRule="auto"/>
              <w:rPr>
                <w:rFonts w:ascii="Times New Roman" w:hAnsi="Times New Roman"/>
                <w:sz w:val="20"/>
                <w:szCs w:val="20"/>
              </w:rPr>
            </w:pPr>
          </w:p>
        </w:tc>
      </w:tr>
    </w:tbl>
    <w:p w14:paraId="558821B1" w14:textId="77777777" w:rsidR="00B74BAE" w:rsidRDefault="00B74BAE" w:rsidP="00D426C4">
      <w:pPr>
        <w:pStyle w:val="ConsPlusNormal"/>
        <w:pBdr>
          <w:top w:val="single" w:sz="6" w:space="0" w:color="auto"/>
        </w:pBdr>
        <w:spacing w:before="100" w:after="100"/>
        <w:jc w:val="both"/>
        <w:rPr>
          <w:sz w:val="2"/>
          <w:szCs w:val="2"/>
        </w:rPr>
      </w:pPr>
    </w:p>
    <w:sectPr w:rsidR="00B74BAE" w:rsidSect="008E144A">
      <w:headerReference w:type="default" r:id="rId9"/>
      <w:footerReference w:type="default" r:id="rId10"/>
      <w:pgSz w:w="11906" w:h="16838"/>
      <w:pgMar w:top="1134" w:right="851" w:bottom="1134" w:left="1701" w:header="0"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63F8C7" w14:textId="77777777" w:rsidR="00D90C59" w:rsidRDefault="00D90C59">
      <w:pPr>
        <w:spacing w:after="0" w:line="240" w:lineRule="auto"/>
      </w:pPr>
      <w:r>
        <w:separator/>
      </w:r>
    </w:p>
  </w:endnote>
  <w:endnote w:type="continuationSeparator" w:id="0">
    <w:p w14:paraId="30AF447A" w14:textId="77777777" w:rsidR="00D90C59" w:rsidRDefault="00D90C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CEAF2E" w14:textId="77777777" w:rsidR="00071E81" w:rsidRDefault="00071E81">
    <w:pPr>
      <w:pStyle w:val="ConsPlusNormal"/>
      <w:pBdr>
        <w:bottom w:val="single" w:sz="12" w:space="0" w:color="auto"/>
      </w:pBdr>
      <w:jc w:val="center"/>
      <w:rPr>
        <w:sz w:val="2"/>
        <w:szCs w:val="2"/>
      </w:rPr>
    </w:pPr>
  </w:p>
  <w:p w14:paraId="74235B70" w14:textId="77777777" w:rsidR="00071E81" w:rsidRDefault="00071E81">
    <w:pPr>
      <w:pStyle w:val="ConsPlusNormal"/>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4AF6BB" w14:textId="77777777" w:rsidR="00D90C59" w:rsidRDefault="00D90C59">
      <w:pPr>
        <w:spacing w:after="0" w:line="240" w:lineRule="auto"/>
      </w:pPr>
      <w:r>
        <w:separator/>
      </w:r>
    </w:p>
  </w:footnote>
  <w:footnote w:type="continuationSeparator" w:id="0">
    <w:p w14:paraId="3D0C814D" w14:textId="77777777" w:rsidR="00D90C59" w:rsidRDefault="00D90C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E9E862" w14:textId="77777777" w:rsidR="00071E81" w:rsidRDefault="00071E81">
    <w:pPr>
      <w:pStyle w:val="a3"/>
      <w:jc w:val="center"/>
    </w:pPr>
  </w:p>
  <w:p w14:paraId="0784F051" w14:textId="77777777" w:rsidR="00071E81" w:rsidRDefault="00071E81">
    <w:pPr>
      <w:pStyle w:val="a3"/>
      <w:jc w:val="center"/>
    </w:pPr>
  </w:p>
  <w:p w14:paraId="1203F885" w14:textId="43B61850" w:rsidR="00071E81" w:rsidRDefault="00071E81">
    <w:pPr>
      <w:pStyle w:val="a3"/>
      <w:jc w:val="center"/>
    </w:pPr>
  </w:p>
  <w:p w14:paraId="3D61B66C" w14:textId="77777777" w:rsidR="00071E81" w:rsidRDefault="00071E81">
    <w:pPr>
      <w:pStyle w:val="ConsPlusNorma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CB624B"/>
    <w:multiLevelType w:val="hybridMultilevel"/>
    <w:tmpl w:val="83C2214E"/>
    <w:lvl w:ilvl="0" w:tplc="171AC554">
      <w:start w:val="1"/>
      <w:numFmt w:val="decimal"/>
      <w:lvlText w:val="%1)"/>
      <w:lvlJc w:val="left"/>
      <w:pPr>
        <w:ind w:left="915" w:hanging="375"/>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15:restartNumberingAfterBreak="0">
    <w:nsid w:val="15702A0B"/>
    <w:multiLevelType w:val="hybridMultilevel"/>
    <w:tmpl w:val="A22E5254"/>
    <w:lvl w:ilvl="0" w:tplc="C36A4488">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 w15:restartNumberingAfterBreak="0">
    <w:nsid w:val="16A62394"/>
    <w:multiLevelType w:val="hybridMultilevel"/>
    <w:tmpl w:val="242032EE"/>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23941B4F"/>
    <w:multiLevelType w:val="hybridMultilevel"/>
    <w:tmpl w:val="F39C38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E4B5AE6"/>
    <w:multiLevelType w:val="multilevel"/>
    <w:tmpl w:val="82346F46"/>
    <w:lvl w:ilvl="0">
      <w:start w:val="1"/>
      <w:numFmt w:val="decimal"/>
      <w:lvlText w:val="%1."/>
      <w:lvlJc w:val="left"/>
      <w:pPr>
        <w:ind w:left="900" w:hanging="360"/>
      </w:pPr>
      <w:rPr>
        <w:rFonts w:cs="Times New Roman" w:hint="default"/>
      </w:rPr>
    </w:lvl>
    <w:lvl w:ilvl="1">
      <w:start w:val="1"/>
      <w:numFmt w:val="decimal"/>
      <w:isLgl/>
      <w:lvlText w:val="%1.%2."/>
      <w:lvlJc w:val="left"/>
      <w:pPr>
        <w:ind w:left="900" w:hanging="36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5" w15:restartNumberingAfterBreak="0">
    <w:nsid w:val="622A2369"/>
    <w:multiLevelType w:val="hybridMultilevel"/>
    <w:tmpl w:val="80C2FF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writeProtection w:recommended="1"/>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49A"/>
    <w:rsid w:val="00006040"/>
    <w:rsid w:val="00016A63"/>
    <w:rsid w:val="0003262C"/>
    <w:rsid w:val="00032740"/>
    <w:rsid w:val="00037F62"/>
    <w:rsid w:val="000469EF"/>
    <w:rsid w:val="00056E9A"/>
    <w:rsid w:val="00071499"/>
    <w:rsid w:val="00071E81"/>
    <w:rsid w:val="0008006D"/>
    <w:rsid w:val="0008532E"/>
    <w:rsid w:val="00087A78"/>
    <w:rsid w:val="00093E55"/>
    <w:rsid w:val="0009711A"/>
    <w:rsid w:val="00097B47"/>
    <w:rsid w:val="000A2830"/>
    <w:rsid w:val="000A2C73"/>
    <w:rsid w:val="000A3F94"/>
    <w:rsid w:val="000C166E"/>
    <w:rsid w:val="000D1356"/>
    <w:rsid w:val="000E2F12"/>
    <w:rsid w:val="000F25BE"/>
    <w:rsid w:val="00100F65"/>
    <w:rsid w:val="0011562D"/>
    <w:rsid w:val="00124F97"/>
    <w:rsid w:val="00125CF7"/>
    <w:rsid w:val="001320DF"/>
    <w:rsid w:val="0014527B"/>
    <w:rsid w:val="00182FED"/>
    <w:rsid w:val="001A0275"/>
    <w:rsid w:val="001A5244"/>
    <w:rsid w:val="001B1E3C"/>
    <w:rsid w:val="001C173E"/>
    <w:rsid w:val="001E3167"/>
    <w:rsid w:val="001E694D"/>
    <w:rsid w:val="00241AFB"/>
    <w:rsid w:val="00254F7E"/>
    <w:rsid w:val="002611EC"/>
    <w:rsid w:val="00270FE2"/>
    <w:rsid w:val="00294202"/>
    <w:rsid w:val="002B6E4A"/>
    <w:rsid w:val="002C0AA4"/>
    <w:rsid w:val="002D62C7"/>
    <w:rsid w:val="002E1BD8"/>
    <w:rsid w:val="002E4447"/>
    <w:rsid w:val="002F2AF0"/>
    <w:rsid w:val="002F3E33"/>
    <w:rsid w:val="00307BE6"/>
    <w:rsid w:val="00340FC5"/>
    <w:rsid w:val="003430A7"/>
    <w:rsid w:val="00343945"/>
    <w:rsid w:val="00346F98"/>
    <w:rsid w:val="00364D32"/>
    <w:rsid w:val="00372823"/>
    <w:rsid w:val="00372A71"/>
    <w:rsid w:val="0037662C"/>
    <w:rsid w:val="003820C0"/>
    <w:rsid w:val="003B24FB"/>
    <w:rsid w:val="003B3C03"/>
    <w:rsid w:val="003B4B5D"/>
    <w:rsid w:val="003B58D9"/>
    <w:rsid w:val="003C343E"/>
    <w:rsid w:val="003E1475"/>
    <w:rsid w:val="003F4B6A"/>
    <w:rsid w:val="003F7C53"/>
    <w:rsid w:val="00405B59"/>
    <w:rsid w:val="00411E28"/>
    <w:rsid w:val="0041316A"/>
    <w:rsid w:val="00420312"/>
    <w:rsid w:val="0042095B"/>
    <w:rsid w:val="004212D5"/>
    <w:rsid w:val="00422787"/>
    <w:rsid w:val="004356B6"/>
    <w:rsid w:val="00436097"/>
    <w:rsid w:val="004402CC"/>
    <w:rsid w:val="0044664B"/>
    <w:rsid w:val="00461206"/>
    <w:rsid w:val="00464DF0"/>
    <w:rsid w:val="004749F3"/>
    <w:rsid w:val="004937C0"/>
    <w:rsid w:val="00496D6C"/>
    <w:rsid w:val="004B4731"/>
    <w:rsid w:val="004B4E46"/>
    <w:rsid w:val="004E4857"/>
    <w:rsid w:val="004F2197"/>
    <w:rsid w:val="004F3208"/>
    <w:rsid w:val="0050106E"/>
    <w:rsid w:val="00502155"/>
    <w:rsid w:val="00502D4C"/>
    <w:rsid w:val="00564308"/>
    <w:rsid w:val="005863C4"/>
    <w:rsid w:val="005B0F4A"/>
    <w:rsid w:val="005C006B"/>
    <w:rsid w:val="005D1AA4"/>
    <w:rsid w:val="005D4F0E"/>
    <w:rsid w:val="005E6A52"/>
    <w:rsid w:val="005F5EBE"/>
    <w:rsid w:val="006041AF"/>
    <w:rsid w:val="006157D8"/>
    <w:rsid w:val="006259FC"/>
    <w:rsid w:val="00631180"/>
    <w:rsid w:val="00674063"/>
    <w:rsid w:val="006779F8"/>
    <w:rsid w:val="00684C63"/>
    <w:rsid w:val="0068567A"/>
    <w:rsid w:val="00691B8E"/>
    <w:rsid w:val="006C309E"/>
    <w:rsid w:val="006D046E"/>
    <w:rsid w:val="006D35AD"/>
    <w:rsid w:val="006D5824"/>
    <w:rsid w:val="006E11B7"/>
    <w:rsid w:val="006E1B12"/>
    <w:rsid w:val="006F2D1E"/>
    <w:rsid w:val="006F401E"/>
    <w:rsid w:val="00703FF4"/>
    <w:rsid w:val="0070762A"/>
    <w:rsid w:val="00730CF3"/>
    <w:rsid w:val="00743299"/>
    <w:rsid w:val="007502F3"/>
    <w:rsid w:val="007554AF"/>
    <w:rsid w:val="00764C2A"/>
    <w:rsid w:val="00790237"/>
    <w:rsid w:val="007908DD"/>
    <w:rsid w:val="007912B8"/>
    <w:rsid w:val="007A0D21"/>
    <w:rsid w:val="007A4BF2"/>
    <w:rsid w:val="007B0886"/>
    <w:rsid w:val="007B13D1"/>
    <w:rsid w:val="007E006D"/>
    <w:rsid w:val="007E24F8"/>
    <w:rsid w:val="007E39C9"/>
    <w:rsid w:val="007E416E"/>
    <w:rsid w:val="007E59C5"/>
    <w:rsid w:val="007F7375"/>
    <w:rsid w:val="007F7A85"/>
    <w:rsid w:val="008142C4"/>
    <w:rsid w:val="008329DF"/>
    <w:rsid w:val="00846CB8"/>
    <w:rsid w:val="0085752A"/>
    <w:rsid w:val="00863D4D"/>
    <w:rsid w:val="00864EF2"/>
    <w:rsid w:val="008730EC"/>
    <w:rsid w:val="00884836"/>
    <w:rsid w:val="008958E2"/>
    <w:rsid w:val="008A6EDC"/>
    <w:rsid w:val="008A7A9D"/>
    <w:rsid w:val="008B64AD"/>
    <w:rsid w:val="008C249A"/>
    <w:rsid w:val="008D6E62"/>
    <w:rsid w:val="008E144A"/>
    <w:rsid w:val="008F4C33"/>
    <w:rsid w:val="00905517"/>
    <w:rsid w:val="009141F7"/>
    <w:rsid w:val="00914B91"/>
    <w:rsid w:val="00920913"/>
    <w:rsid w:val="00920FC8"/>
    <w:rsid w:val="009341C7"/>
    <w:rsid w:val="00934510"/>
    <w:rsid w:val="00936D6F"/>
    <w:rsid w:val="00937001"/>
    <w:rsid w:val="00941EBB"/>
    <w:rsid w:val="00944916"/>
    <w:rsid w:val="009707CE"/>
    <w:rsid w:val="00974E5C"/>
    <w:rsid w:val="00977B2A"/>
    <w:rsid w:val="009A5E83"/>
    <w:rsid w:val="009B2E31"/>
    <w:rsid w:val="009C79C9"/>
    <w:rsid w:val="009D433E"/>
    <w:rsid w:val="009E5ADB"/>
    <w:rsid w:val="009E7109"/>
    <w:rsid w:val="009F5FC8"/>
    <w:rsid w:val="009F712B"/>
    <w:rsid w:val="00A11823"/>
    <w:rsid w:val="00A137EC"/>
    <w:rsid w:val="00A27D57"/>
    <w:rsid w:val="00A317E0"/>
    <w:rsid w:val="00A37770"/>
    <w:rsid w:val="00A46539"/>
    <w:rsid w:val="00A54B36"/>
    <w:rsid w:val="00A56A37"/>
    <w:rsid w:val="00A7115C"/>
    <w:rsid w:val="00A739E4"/>
    <w:rsid w:val="00A84ACD"/>
    <w:rsid w:val="00A84EE8"/>
    <w:rsid w:val="00AA0982"/>
    <w:rsid w:val="00AA68FA"/>
    <w:rsid w:val="00AB01F3"/>
    <w:rsid w:val="00AB1BAE"/>
    <w:rsid w:val="00AB3C0D"/>
    <w:rsid w:val="00AB675C"/>
    <w:rsid w:val="00AD2C9E"/>
    <w:rsid w:val="00AD7FBB"/>
    <w:rsid w:val="00AE2C9C"/>
    <w:rsid w:val="00AF5B48"/>
    <w:rsid w:val="00B05D48"/>
    <w:rsid w:val="00B0791B"/>
    <w:rsid w:val="00B13D4E"/>
    <w:rsid w:val="00B166D8"/>
    <w:rsid w:val="00B349B9"/>
    <w:rsid w:val="00B3538D"/>
    <w:rsid w:val="00B57B5C"/>
    <w:rsid w:val="00B7434F"/>
    <w:rsid w:val="00B74BAE"/>
    <w:rsid w:val="00B8663D"/>
    <w:rsid w:val="00B96D97"/>
    <w:rsid w:val="00BA6DF5"/>
    <w:rsid w:val="00BB3A48"/>
    <w:rsid w:val="00BD74B8"/>
    <w:rsid w:val="00BF5239"/>
    <w:rsid w:val="00C017C0"/>
    <w:rsid w:val="00C06222"/>
    <w:rsid w:val="00C20D69"/>
    <w:rsid w:val="00C36251"/>
    <w:rsid w:val="00C429D4"/>
    <w:rsid w:val="00C51BBD"/>
    <w:rsid w:val="00C603F3"/>
    <w:rsid w:val="00C61EE5"/>
    <w:rsid w:val="00C758CB"/>
    <w:rsid w:val="00C77EBE"/>
    <w:rsid w:val="00C8377E"/>
    <w:rsid w:val="00C856E4"/>
    <w:rsid w:val="00C95A23"/>
    <w:rsid w:val="00CA38E3"/>
    <w:rsid w:val="00CB1C15"/>
    <w:rsid w:val="00CB2D52"/>
    <w:rsid w:val="00CD14C6"/>
    <w:rsid w:val="00CD3D69"/>
    <w:rsid w:val="00CF6E43"/>
    <w:rsid w:val="00D019ED"/>
    <w:rsid w:val="00D12D71"/>
    <w:rsid w:val="00D165F5"/>
    <w:rsid w:val="00D426C4"/>
    <w:rsid w:val="00D5073F"/>
    <w:rsid w:val="00D51F56"/>
    <w:rsid w:val="00D63C84"/>
    <w:rsid w:val="00D648AE"/>
    <w:rsid w:val="00D65B56"/>
    <w:rsid w:val="00D76BC0"/>
    <w:rsid w:val="00D828AC"/>
    <w:rsid w:val="00D84456"/>
    <w:rsid w:val="00D84733"/>
    <w:rsid w:val="00D85449"/>
    <w:rsid w:val="00D90C59"/>
    <w:rsid w:val="00DA7A31"/>
    <w:rsid w:val="00DD1698"/>
    <w:rsid w:val="00DD5C4E"/>
    <w:rsid w:val="00DE19EE"/>
    <w:rsid w:val="00DE211D"/>
    <w:rsid w:val="00E13833"/>
    <w:rsid w:val="00E13A60"/>
    <w:rsid w:val="00E261F0"/>
    <w:rsid w:val="00E34EFE"/>
    <w:rsid w:val="00E45B2F"/>
    <w:rsid w:val="00E51A8B"/>
    <w:rsid w:val="00E579A6"/>
    <w:rsid w:val="00E6328C"/>
    <w:rsid w:val="00E65B50"/>
    <w:rsid w:val="00E771D9"/>
    <w:rsid w:val="00E8046C"/>
    <w:rsid w:val="00E8338D"/>
    <w:rsid w:val="00EB0930"/>
    <w:rsid w:val="00EB0E59"/>
    <w:rsid w:val="00EC433F"/>
    <w:rsid w:val="00EC4D63"/>
    <w:rsid w:val="00EC6F54"/>
    <w:rsid w:val="00ED6BDE"/>
    <w:rsid w:val="00EE7A3B"/>
    <w:rsid w:val="00EF3AF6"/>
    <w:rsid w:val="00EF74A4"/>
    <w:rsid w:val="00F011ED"/>
    <w:rsid w:val="00F33C37"/>
    <w:rsid w:val="00F35E31"/>
    <w:rsid w:val="00F445A4"/>
    <w:rsid w:val="00F45496"/>
    <w:rsid w:val="00F64294"/>
    <w:rsid w:val="00F67E74"/>
    <w:rsid w:val="00F71DAA"/>
    <w:rsid w:val="00F808CA"/>
    <w:rsid w:val="00F84562"/>
    <w:rsid w:val="00F97E98"/>
    <w:rsid w:val="00FA33D5"/>
    <w:rsid w:val="00FA6B72"/>
    <w:rsid w:val="00FB710C"/>
    <w:rsid w:val="00FB7CB0"/>
    <w:rsid w:val="00FC3F4A"/>
    <w:rsid w:val="00FC4D17"/>
    <w:rsid w:val="00FD2E39"/>
    <w:rsid w:val="00FE0F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CC4C0"/>
  <w15:docId w15:val="{DFF25D38-81A0-4C5B-9821-A7B3963FD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2C9C"/>
    <w:pPr>
      <w:spacing w:after="160" w:line="259" w:lineRule="auto"/>
    </w:pPr>
    <w:rPr>
      <w:rFonts w:cs="Times New Roman"/>
      <w:sz w:val="22"/>
      <w:szCs w:val="22"/>
    </w:rPr>
  </w:style>
  <w:style w:type="paragraph" w:styleId="1">
    <w:name w:val="heading 1"/>
    <w:next w:val="a"/>
    <w:link w:val="10"/>
    <w:uiPriority w:val="9"/>
    <w:unhideWhenUsed/>
    <w:qFormat/>
    <w:rsid w:val="00B74BAE"/>
    <w:pPr>
      <w:keepNext/>
      <w:keepLines/>
      <w:spacing w:line="259" w:lineRule="auto"/>
      <w:ind w:left="10" w:right="65" w:hanging="10"/>
      <w:jc w:val="center"/>
      <w:outlineLvl w:val="0"/>
    </w:pPr>
    <w:rPr>
      <w:rFonts w:ascii="Times New Roman" w:hAnsi="Times New Roman" w:cs="Times New Roman"/>
      <w:b/>
      <w:color w:val="000000"/>
      <w:sz w:val="22"/>
      <w:szCs w:val="22"/>
    </w:rPr>
  </w:style>
  <w:style w:type="paragraph" w:styleId="3">
    <w:name w:val="heading 3"/>
    <w:basedOn w:val="a"/>
    <w:next w:val="a"/>
    <w:link w:val="30"/>
    <w:uiPriority w:val="9"/>
    <w:semiHidden/>
    <w:unhideWhenUsed/>
    <w:qFormat/>
    <w:rsid w:val="00CD14C6"/>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E2C9C"/>
    <w:pPr>
      <w:widowControl w:val="0"/>
      <w:autoSpaceDE w:val="0"/>
      <w:autoSpaceDN w:val="0"/>
      <w:adjustRightInd w:val="0"/>
    </w:pPr>
    <w:rPr>
      <w:rFonts w:ascii="Times New Roman" w:hAnsi="Times New Roman" w:cs="Times New Roman"/>
      <w:sz w:val="24"/>
      <w:szCs w:val="24"/>
    </w:rPr>
  </w:style>
  <w:style w:type="paragraph" w:customStyle="1" w:styleId="ConsPlusNonformat">
    <w:name w:val="ConsPlusNonformat"/>
    <w:uiPriority w:val="99"/>
    <w:rsid w:val="00AE2C9C"/>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AE2C9C"/>
    <w:pPr>
      <w:widowControl w:val="0"/>
      <w:autoSpaceDE w:val="0"/>
      <w:autoSpaceDN w:val="0"/>
      <w:adjustRightInd w:val="0"/>
    </w:pPr>
    <w:rPr>
      <w:rFonts w:ascii="Arial" w:hAnsi="Arial" w:cs="Arial"/>
      <w:b/>
      <w:bCs/>
      <w:sz w:val="24"/>
      <w:szCs w:val="24"/>
    </w:rPr>
  </w:style>
  <w:style w:type="paragraph" w:customStyle="1" w:styleId="ConsPlusCell">
    <w:name w:val="ConsPlusCell"/>
    <w:uiPriority w:val="99"/>
    <w:rsid w:val="00AE2C9C"/>
    <w:pPr>
      <w:widowControl w:val="0"/>
      <w:autoSpaceDE w:val="0"/>
      <w:autoSpaceDN w:val="0"/>
      <w:adjustRightInd w:val="0"/>
    </w:pPr>
    <w:rPr>
      <w:rFonts w:ascii="Courier New" w:hAnsi="Courier New" w:cs="Courier New"/>
    </w:rPr>
  </w:style>
  <w:style w:type="paragraph" w:customStyle="1" w:styleId="ConsPlusDocList">
    <w:name w:val="ConsPlusDocList"/>
    <w:uiPriority w:val="99"/>
    <w:rsid w:val="00AE2C9C"/>
    <w:pPr>
      <w:widowControl w:val="0"/>
      <w:autoSpaceDE w:val="0"/>
      <w:autoSpaceDN w:val="0"/>
      <w:adjustRightInd w:val="0"/>
    </w:pPr>
    <w:rPr>
      <w:rFonts w:ascii="Tahoma" w:hAnsi="Tahoma" w:cs="Tahoma"/>
      <w:sz w:val="18"/>
      <w:szCs w:val="18"/>
    </w:rPr>
  </w:style>
  <w:style w:type="paragraph" w:customStyle="1" w:styleId="ConsPlusTitlePage">
    <w:name w:val="ConsPlusTitlePage"/>
    <w:uiPriority w:val="99"/>
    <w:rsid w:val="00AE2C9C"/>
    <w:pPr>
      <w:widowControl w:val="0"/>
      <w:autoSpaceDE w:val="0"/>
      <w:autoSpaceDN w:val="0"/>
      <w:adjustRightInd w:val="0"/>
    </w:pPr>
    <w:rPr>
      <w:rFonts w:ascii="Tahoma" w:hAnsi="Tahoma" w:cs="Tahoma"/>
      <w:sz w:val="24"/>
      <w:szCs w:val="24"/>
    </w:rPr>
  </w:style>
  <w:style w:type="paragraph" w:customStyle="1" w:styleId="ConsPlusJurTerm">
    <w:name w:val="ConsPlusJurTerm"/>
    <w:uiPriority w:val="99"/>
    <w:rsid w:val="00AE2C9C"/>
    <w:pPr>
      <w:widowControl w:val="0"/>
      <w:autoSpaceDE w:val="0"/>
      <w:autoSpaceDN w:val="0"/>
      <w:adjustRightInd w:val="0"/>
    </w:pPr>
    <w:rPr>
      <w:rFonts w:ascii="Times New Roman" w:hAnsi="Times New Roman" w:cs="Times New Roman"/>
      <w:sz w:val="24"/>
      <w:szCs w:val="24"/>
    </w:rPr>
  </w:style>
  <w:style w:type="paragraph" w:customStyle="1" w:styleId="ConsPlusTextList">
    <w:name w:val="ConsPlusTextList"/>
    <w:uiPriority w:val="99"/>
    <w:rsid w:val="00AE2C9C"/>
    <w:pPr>
      <w:widowControl w:val="0"/>
      <w:autoSpaceDE w:val="0"/>
      <w:autoSpaceDN w:val="0"/>
      <w:adjustRightInd w:val="0"/>
    </w:pPr>
    <w:rPr>
      <w:rFonts w:ascii="Times New Roman" w:hAnsi="Times New Roman" w:cs="Times New Roman"/>
      <w:sz w:val="24"/>
      <w:szCs w:val="24"/>
    </w:rPr>
  </w:style>
  <w:style w:type="paragraph" w:customStyle="1" w:styleId="ConsPlusTextList1">
    <w:name w:val="ConsPlusTextList1"/>
    <w:uiPriority w:val="99"/>
    <w:rsid w:val="00AE2C9C"/>
    <w:pPr>
      <w:widowControl w:val="0"/>
      <w:autoSpaceDE w:val="0"/>
      <w:autoSpaceDN w:val="0"/>
      <w:adjustRightInd w:val="0"/>
    </w:pPr>
    <w:rPr>
      <w:rFonts w:ascii="Times New Roman" w:hAnsi="Times New Roman" w:cs="Times New Roman"/>
      <w:sz w:val="24"/>
      <w:szCs w:val="24"/>
    </w:rPr>
  </w:style>
  <w:style w:type="paragraph" w:styleId="a3">
    <w:name w:val="header"/>
    <w:basedOn w:val="a"/>
    <w:link w:val="a4"/>
    <w:uiPriority w:val="99"/>
    <w:unhideWhenUsed/>
    <w:rsid w:val="009E5ADB"/>
    <w:pPr>
      <w:tabs>
        <w:tab w:val="center" w:pos="4677"/>
        <w:tab w:val="right" w:pos="9355"/>
      </w:tabs>
    </w:pPr>
  </w:style>
  <w:style w:type="character" w:customStyle="1" w:styleId="a4">
    <w:name w:val="Верхний колонтитул Знак"/>
    <w:basedOn w:val="a0"/>
    <w:link w:val="a3"/>
    <w:uiPriority w:val="99"/>
    <w:locked/>
    <w:rsid w:val="009E5ADB"/>
    <w:rPr>
      <w:rFonts w:cs="Times New Roman"/>
    </w:rPr>
  </w:style>
  <w:style w:type="paragraph" w:styleId="a5">
    <w:name w:val="footer"/>
    <w:basedOn w:val="a"/>
    <w:link w:val="a6"/>
    <w:uiPriority w:val="99"/>
    <w:unhideWhenUsed/>
    <w:rsid w:val="009E5ADB"/>
    <w:pPr>
      <w:tabs>
        <w:tab w:val="center" w:pos="4677"/>
        <w:tab w:val="right" w:pos="9355"/>
      </w:tabs>
    </w:pPr>
  </w:style>
  <w:style w:type="character" w:customStyle="1" w:styleId="a6">
    <w:name w:val="Нижний колонтитул Знак"/>
    <w:basedOn w:val="a0"/>
    <w:link w:val="a5"/>
    <w:uiPriority w:val="99"/>
    <w:locked/>
    <w:rsid w:val="009E5ADB"/>
    <w:rPr>
      <w:rFonts w:cs="Times New Roman"/>
    </w:rPr>
  </w:style>
  <w:style w:type="character" w:styleId="a7">
    <w:name w:val="Hyperlink"/>
    <w:basedOn w:val="a0"/>
    <w:uiPriority w:val="99"/>
    <w:unhideWhenUsed/>
    <w:rsid w:val="000A2830"/>
    <w:rPr>
      <w:rFonts w:cs="Times New Roman"/>
      <w:color w:val="0563C1"/>
      <w:u w:val="single"/>
    </w:rPr>
  </w:style>
  <w:style w:type="paragraph" w:styleId="a8">
    <w:name w:val="Balloon Text"/>
    <w:basedOn w:val="a"/>
    <w:link w:val="a9"/>
    <w:uiPriority w:val="99"/>
    <w:semiHidden/>
    <w:unhideWhenUsed/>
    <w:rsid w:val="006779F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779F8"/>
    <w:rPr>
      <w:rFonts w:ascii="Segoe UI" w:hAnsi="Segoe UI" w:cs="Segoe UI"/>
      <w:sz w:val="18"/>
      <w:szCs w:val="18"/>
    </w:rPr>
  </w:style>
  <w:style w:type="character" w:customStyle="1" w:styleId="10">
    <w:name w:val="Заголовок 1 Знак"/>
    <w:basedOn w:val="a0"/>
    <w:link w:val="1"/>
    <w:uiPriority w:val="9"/>
    <w:rsid w:val="00B74BAE"/>
    <w:rPr>
      <w:rFonts w:ascii="Times New Roman" w:hAnsi="Times New Roman" w:cs="Times New Roman"/>
      <w:b/>
      <w:color w:val="000000"/>
      <w:sz w:val="22"/>
      <w:szCs w:val="22"/>
    </w:rPr>
  </w:style>
  <w:style w:type="character" w:styleId="aa">
    <w:name w:val="annotation reference"/>
    <w:basedOn w:val="a0"/>
    <w:uiPriority w:val="99"/>
    <w:semiHidden/>
    <w:unhideWhenUsed/>
    <w:rsid w:val="007B13D1"/>
    <w:rPr>
      <w:sz w:val="16"/>
      <w:szCs w:val="16"/>
    </w:rPr>
  </w:style>
  <w:style w:type="paragraph" w:styleId="ab">
    <w:name w:val="annotation text"/>
    <w:basedOn w:val="a"/>
    <w:link w:val="ac"/>
    <w:uiPriority w:val="99"/>
    <w:unhideWhenUsed/>
    <w:rsid w:val="007B13D1"/>
    <w:pPr>
      <w:spacing w:line="240" w:lineRule="auto"/>
    </w:pPr>
    <w:rPr>
      <w:sz w:val="20"/>
      <w:szCs w:val="20"/>
    </w:rPr>
  </w:style>
  <w:style w:type="character" w:customStyle="1" w:styleId="ac">
    <w:name w:val="Текст примечания Знак"/>
    <w:basedOn w:val="a0"/>
    <w:link w:val="ab"/>
    <w:uiPriority w:val="99"/>
    <w:rsid w:val="007B13D1"/>
    <w:rPr>
      <w:rFonts w:cs="Times New Roman"/>
    </w:rPr>
  </w:style>
  <w:style w:type="paragraph" w:styleId="ad">
    <w:name w:val="annotation subject"/>
    <w:basedOn w:val="ab"/>
    <w:next w:val="ab"/>
    <w:link w:val="ae"/>
    <w:uiPriority w:val="99"/>
    <w:semiHidden/>
    <w:unhideWhenUsed/>
    <w:rsid w:val="007B13D1"/>
    <w:rPr>
      <w:b/>
      <w:bCs/>
    </w:rPr>
  </w:style>
  <w:style w:type="character" w:customStyle="1" w:styleId="ae">
    <w:name w:val="Тема примечания Знак"/>
    <w:basedOn w:val="ac"/>
    <w:link w:val="ad"/>
    <w:uiPriority w:val="99"/>
    <w:semiHidden/>
    <w:rsid w:val="007B13D1"/>
    <w:rPr>
      <w:rFonts w:cs="Times New Roman"/>
      <w:b/>
      <w:bCs/>
    </w:rPr>
  </w:style>
  <w:style w:type="paragraph" w:styleId="af">
    <w:name w:val="Revision"/>
    <w:hidden/>
    <w:uiPriority w:val="99"/>
    <w:semiHidden/>
    <w:rsid w:val="009F712B"/>
    <w:rPr>
      <w:rFonts w:cs="Times New Roman"/>
      <w:sz w:val="22"/>
      <w:szCs w:val="22"/>
    </w:rPr>
  </w:style>
  <w:style w:type="character" w:customStyle="1" w:styleId="30">
    <w:name w:val="Заголовок 3 Знак"/>
    <w:basedOn w:val="a0"/>
    <w:link w:val="3"/>
    <w:uiPriority w:val="9"/>
    <w:semiHidden/>
    <w:rsid w:val="00CD14C6"/>
    <w:rPr>
      <w:rFonts w:asciiTheme="majorHAnsi" w:eastAsiaTheme="majorEastAsia" w:hAnsiTheme="majorHAnsi" w:cstheme="majorBidi"/>
      <w:b/>
      <w:bCs/>
      <w:color w:val="5B9BD5" w:themeColor="accent1"/>
      <w:sz w:val="22"/>
      <w:szCs w:val="22"/>
    </w:rPr>
  </w:style>
  <w:style w:type="paragraph" w:styleId="af0">
    <w:name w:val="List Paragraph"/>
    <w:basedOn w:val="a"/>
    <w:uiPriority w:val="34"/>
    <w:qFormat/>
    <w:rsid w:val="008A6EDC"/>
    <w:pPr>
      <w:spacing w:after="0" w:line="240" w:lineRule="auto"/>
      <w:ind w:left="720"/>
      <w:contextualSpacing/>
    </w:pPr>
    <w:rPr>
      <w:rFonts w:ascii="Times New Roman" w:hAnsi="Times New Roman"/>
      <w:sz w:val="24"/>
      <w:szCs w:val="24"/>
    </w:rPr>
  </w:style>
  <w:style w:type="paragraph" w:styleId="af1">
    <w:name w:val="Normal (Web)"/>
    <w:basedOn w:val="a"/>
    <w:uiPriority w:val="99"/>
    <w:semiHidden/>
    <w:unhideWhenUsed/>
    <w:rsid w:val="00364D32"/>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245492">
      <w:bodyDiv w:val="1"/>
      <w:marLeft w:val="0"/>
      <w:marRight w:val="0"/>
      <w:marTop w:val="0"/>
      <w:marBottom w:val="0"/>
      <w:divBdr>
        <w:top w:val="none" w:sz="0" w:space="0" w:color="auto"/>
        <w:left w:val="none" w:sz="0" w:space="0" w:color="auto"/>
        <w:bottom w:val="none" w:sz="0" w:space="0" w:color="auto"/>
        <w:right w:val="none" w:sz="0" w:space="0" w:color="auto"/>
      </w:divBdr>
    </w:div>
    <w:div w:id="163782163">
      <w:marLeft w:val="0"/>
      <w:marRight w:val="0"/>
      <w:marTop w:val="0"/>
      <w:marBottom w:val="0"/>
      <w:divBdr>
        <w:top w:val="none" w:sz="0" w:space="0" w:color="auto"/>
        <w:left w:val="none" w:sz="0" w:space="0" w:color="auto"/>
        <w:bottom w:val="none" w:sz="0" w:space="0" w:color="auto"/>
        <w:right w:val="none" w:sz="0" w:space="0" w:color="auto"/>
      </w:divBdr>
    </w:div>
    <w:div w:id="163782164">
      <w:marLeft w:val="0"/>
      <w:marRight w:val="0"/>
      <w:marTop w:val="0"/>
      <w:marBottom w:val="0"/>
      <w:divBdr>
        <w:top w:val="none" w:sz="0" w:space="0" w:color="auto"/>
        <w:left w:val="none" w:sz="0" w:space="0" w:color="auto"/>
        <w:bottom w:val="none" w:sz="0" w:space="0" w:color="auto"/>
        <w:right w:val="none" w:sz="0" w:space="0" w:color="auto"/>
      </w:divBdr>
    </w:div>
    <w:div w:id="163782165">
      <w:marLeft w:val="0"/>
      <w:marRight w:val="0"/>
      <w:marTop w:val="0"/>
      <w:marBottom w:val="0"/>
      <w:divBdr>
        <w:top w:val="none" w:sz="0" w:space="0" w:color="auto"/>
        <w:left w:val="none" w:sz="0" w:space="0" w:color="auto"/>
        <w:bottom w:val="none" w:sz="0" w:space="0" w:color="auto"/>
        <w:right w:val="none" w:sz="0" w:space="0" w:color="auto"/>
      </w:divBdr>
    </w:div>
    <w:div w:id="163782166">
      <w:marLeft w:val="0"/>
      <w:marRight w:val="0"/>
      <w:marTop w:val="0"/>
      <w:marBottom w:val="0"/>
      <w:divBdr>
        <w:top w:val="none" w:sz="0" w:space="0" w:color="auto"/>
        <w:left w:val="none" w:sz="0" w:space="0" w:color="auto"/>
        <w:bottom w:val="none" w:sz="0" w:space="0" w:color="auto"/>
        <w:right w:val="none" w:sz="0" w:space="0" w:color="auto"/>
      </w:divBdr>
    </w:div>
    <w:div w:id="163782167">
      <w:marLeft w:val="0"/>
      <w:marRight w:val="0"/>
      <w:marTop w:val="0"/>
      <w:marBottom w:val="0"/>
      <w:divBdr>
        <w:top w:val="none" w:sz="0" w:space="0" w:color="auto"/>
        <w:left w:val="none" w:sz="0" w:space="0" w:color="auto"/>
        <w:bottom w:val="none" w:sz="0" w:space="0" w:color="auto"/>
        <w:right w:val="none" w:sz="0" w:space="0" w:color="auto"/>
      </w:divBdr>
    </w:div>
    <w:div w:id="410615070">
      <w:bodyDiv w:val="1"/>
      <w:marLeft w:val="0"/>
      <w:marRight w:val="0"/>
      <w:marTop w:val="0"/>
      <w:marBottom w:val="0"/>
      <w:divBdr>
        <w:top w:val="none" w:sz="0" w:space="0" w:color="auto"/>
        <w:left w:val="none" w:sz="0" w:space="0" w:color="auto"/>
        <w:bottom w:val="none" w:sz="0" w:space="0" w:color="auto"/>
        <w:right w:val="none" w:sz="0" w:space="0" w:color="auto"/>
      </w:divBdr>
    </w:div>
    <w:div w:id="640117480">
      <w:bodyDiv w:val="1"/>
      <w:marLeft w:val="0"/>
      <w:marRight w:val="0"/>
      <w:marTop w:val="0"/>
      <w:marBottom w:val="0"/>
      <w:divBdr>
        <w:top w:val="none" w:sz="0" w:space="0" w:color="auto"/>
        <w:left w:val="none" w:sz="0" w:space="0" w:color="auto"/>
        <w:bottom w:val="none" w:sz="0" w:space="0" w:color="auto"/>
        <w:right w:val="none" w:sz="0" w:space="0" w:color="auto"/>
      </w:divBdr>
    </w:div>
    <w:div w:id="839931766">
      <w:bodyDiv w:val="1"/>
      <w:marLeft w:val="0"/>
      <w:marRight w:val="0"/>
      <w:marTop w:val="0"/>
      <w:marBottom w:val="0"/>
      <w:divBdr>
        <w:top w:val="none" w:sz="0" w:space="0" w:color="auto"/>
        <w:left w:val="none" w:sz="0" w:space="0" w:color="auto"/>
        <w:bottom w:val="none" w:sz="0" w:space="0" w:color="auto"/>
        <w:right w:val="none" w:sz="0" w:space="0" w:color="auto"/>
      </w:divBdr>
    </w:div>
    <w:div w:id="859199505">
      <w:bodyDiv w:val="1"/>
      <w:marLeft w:val="0"/>
      <w:marRight w:val="0"/>
      <w:marTop w:val="0"/>
      <w:marBottom w:val="0"/>
      <w:divBdr>
        <w:top w:val="none" w:sz="0" w:space="0" w:color="auto"/>
        <w:left w:val="none" w:sz="0" w:space="0" w:color="auto"/>
        <w:bottom w:val="none" w:sz="0" w:space="0" w:color="auto"/>
        <w:right w:val="none" w:sz="0" w:space="0" w:color="auto"/>
      </w:divBdr>
    </w:div>
    <w:div w:id="1089042799">
      <w:bodyDiv w:val="1"/>
      <w:marLeft w:val="0"/>
      <w:marRight w:val="0"/>
      <w:marTop w:val="0"/>
      <w:marBottom w:val="0"/>
      <w:divBdr>
        <w:top w:val="none" w:sz="0" w:space="0" w:color="auto"/>
        <w:left w:val="none" w:sz="0" w:space="0" w:color="auto"/>
        <w:bottom w:val="none" w:sz="0" w:space="0" w:color="auto"/>
        <w:right w:val="none" w:sz="0" w:space="0" w:color="auto"/>
      </w:divBdr>
    </w:div>
    <w:div w:id="1150973984">
      <w:bodyDiv w:val="1"/>
      <w:marLeft w:val="0"/>
      <w:marRight w:val="0"/>
      <w:marTop w:val="0"/>
      <w:marBottom w:val="0"/>
      <w:divBdr>
        <w:top w:val="none" w:sz="0" w:space="0" w:color="auto"/>
        <w:left w:val="none" w:sz="0" w:space="0" w:color="auto"/>
        <w:bottom w:val="none" w:sz="0" w:space="0" w:color="auto"/>
        <w:right w:val="none" w:sz="0" w:space="0" w:color="auto"/>
      </w:divBdr>
    </w:div>
    <w:div w:id="1378578408">
      <w:bodyDiv w:val="1"/>
      <w:marLeft w:val="0"/>
      <w:marRight w:val="0"/>
      <w:marTop w:val="0"/>
      <w:marBottom w:val="0"/>
      <w:divBdr>
        <w:top w:val="none" w:sz="0" w:space="0" w:color="auto"/>
        <w:left w:val="none" w:sz="0" w:space="0" w:color="auto"/>
        <w:bottom w:val="none" w:sz="0" w:space="0" w:color="auto"/>
        <w:right w:val="none" w:sz="0" w:space="0" w:color="auto"/>
      </w:divBdr>
    </w:div>
    <w:div w:id="1421757895">
      <w:bodyDiv w:val="1"/>
      <w:marLeft w:val="0"/>
      <w:marRight w:val="0"/>
      <w:marTop w:val="0"/>
      <w:marBottom w:val="0"/>
      <w:divBdr>
        <w:top w:val="none" w:sz="0" w:space="0" w:color="auto"/>
        <w:left w:val="none" w:sz="0" w:space="0" w:color="auto"/>
        <w:bottom w:val="none" w:sz="0" w:space="0" w:color="auto"/>
        <w:right w:val="none" w:sz="0" w:space="0" w:color="auto"/>
      </w:divBdr>
    </w:div>
    <w:div w:id="1672175947">
      <w:bodyDiv w:val="1"/>
      <w:marLeft w:val="0"/>
      <w:marRight w:val="0"/>
      <w:marTop w:val="0"/>
      <w:marBottom w:val="0"/>
      <w:divBdr>
        <w:top w:val="none" w:sz="0" w:space="0" w:color="auto"/>
        <w:left w:val="none" w:sz="0" w:space="0" w:color="auto"/>
        <w:bottom w:val="none" w:sz="0" w:space="0" w:color="auto"/>
        <w:right w:val="none" w:sz="0" w:space="0" w:color="auto"/>
      </w:divBdr>
      <w:divsChild>
        <w:div w:id="1318000277">
          <w:marLeft w:val="0"/>
          <w:marRight w:val="0"/>
          <w:marTop w:val="0"/>
          <w:marBottom w:val="0"/>
          <w:divBdr>
            <w:top w:val="none" w:sz="0" w:space="0" w:color="auto"/>
            <w:left w:val="none" w:sz="0" w:space="0" w:color="auto"/>
            <w:bottom w:val="none" w:sz="0" w:space="0" w:color="auto"/>
            <w:right w:val="none" w:sz="0" w:space="0" w:color="auto"/>
          </w:divBdr>
        </w:div>
      </w:divsChild>
    </w:div>
    <w:div w:id="1765877499">
      <w:bodyDiv w:val="1"/>
      <w:marLeft w:val="0"/>
      <w:marRight w:val="0"/>
      <w:marTop w:val="0"/>
      <w:marBottom w:val="0"/>
      <w:divBdr>
        <w:top w:val="none" w:sz="0" w:space="0" w:color="auto"/>
        <w:left w:val="none" w:sz="0" w:space="0" w:color="auto"/>
        <w:bottom w:val="none" w:sz="0" w:space="0" w:color="auto"/>
        <w:right w:val="none" w:sz="0" w:space="0" w:color="auto"/>
      </w:divBdr>
    </w:div>
    <w:div w:id="1988699450">
      <w:bodyDiv w:val="1"/>
      <w:marLeft w:val="0"/>
      <w:marRight w:val="0"/>
      <w:marTop w:val="0"/>
      <w:marBottom w:val="0"/>
      <w:divBdr>
        <w:top w:val="none" w:sz="0" w:space="0" w:color="auto"/>
        <w:left w:val="none" w:sz="0" w:space="0" w:color="auto"/>
        <w:bottom w:val="none" w:sz="0" w:space="0" w:color="auto"/>
        <w:right w:val="none" w:sz="0" w:space="0" w:color="auto"/>
      </w:divBdr>
    </w:div>
    <w:div w:id="2025476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1CD1A5-638D-47E5-8557-9DBD8F814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1</Pages>
  <Words>12231</Words>
  <Characters>69719</Characters>
  <Application>Microsoft Office Word</Application>
  <DocSecurity>2</DocSecurity>
  <Lines>580</Lines>
  <Paragraphs>163</Paragraphs>
  <ScaleCrop>false</ScaleCrop>
  <HeadingPairs>
    <vt:vector size="2" baseType="variant">
      <vt:variant>
        <vt:lpstr>Название</vt:lpstr>
      </vt:variant>
      <vt:variant>
        <vt:i4>1</vt:i4>
      </vt:variant>
    </vt:vector>
  </HeadingPairs>
  <TitlesOfParts>
    <vt:vector size="1" baseType="lpstr">
      <vt:lpstr>Постановление администрации г. Кемерово от 28.12.2017 N 3304(ред. от 30.03.2021)"Об утверждении административного регламента предоставления муниципальной услуги "Согласование переустройства и (или) перепланировки жилого помещения"</vt:lpstr>
    </vt:vector>
  </TitlesOfParts>
  <Company>КонсультантПлюс Версия 4018.00.50</Company>
  <LinksUpToDate>false</LinksUpToDate>
  <CharactersWithSpaces>81787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администрации г. Кемерово от 28.12.2017 N 3304(ред. от 30.03.2021)"Об утверждении административного регламента предоставления муниципальной услуги "Согласование переустройства и (или) перепланировки жилого помещения"</dc:title>
  <dc:creator>Рожкова Елена Анатольевна</dc:creator>
  <cp:lastModifiedBy>user</cp:lastModifiedBy>
  <cp:revision>35</cp:revision>
  <cp:lastPrinted>2022-01-14T11:40:00Z</cp:lastPrinted>
  <dcterms:created xsi:type="dcterms:W3CDTF">2021-12-24T09:20:00Z</dcterms:created>
  <dcterms:modified xsi:type="dcterms:W3CDTF">2025-03-10T13:28:00Z</dcterms:modified>
</cp:coreProperties>
</file>