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3A26" w:rsidRPr="00F346E9" w:rsidRDefault="00C93A26" w:rsidP="00F346E9">
      <w:pPr>
        <w:tabs>
          <w:tab w:val="left" w:pos="-851"/>
          <w:tab w:val="left" w:pos="5970"/>
          <w:tab w:val="left" w:pos="9356"/>
          <w:tab w:val="right" w:pos="9497"/>
        </w:tabs>
        <w:ind w:left="-567" w:firstLine="4962"/>
        <w:contextualSpacing/>
        <w:jc w:val="center"/>
        <w:rPr>
          <w:color w:val="666666"/>
          <w:sz w:val="26"/>
          <w:szCs w:val="26"/>
        </w:rPr>
      </w:pPr>
      <w:r w:rsidRPr="00F346E9">
        <w:rPr>
          <w:color w:val="000000"/>
          <w:sz w:val="26"/>
          <w:szCs w:val="26"/>
        </w:rPr>
        <w:t>УТВЕРЖДЕН</w:t>
      </w:r>
    </w:p>
    <w:p w:rsidR="00C93A26" w:rsidRPr="00F346E9" w:rsidRDefault="00397AF1" w:rsidP="00F346E9">
      <w:pPr>
        <w:tabs>
          <w:tab w:val="left" w:pos="-851"/>
          <w:tab w:val="left" w:pos="9356"/>
        </w:tabs>
        <w:ind w:left="-567" w:firstLine="4962"/>
        <w:contextualSpacing/>
        <w:jc w:val="center"/>
        <w:rPr>
          <w:color w:val="666666"/>
          <w:sz w:val="26"/>
          <w:szCs w:val="26"/>
        </w:rPr>
      </w:pPr>
      <w:r w:rsidRPr="00F346E9">
        <w:rPr>
          <w:color w:val="000000"/>
          <w:sz w:val="26"/>
          <w:szCs w:val="26"/>
        </w:rPr>
        <w:t>п</w:t>
      </w:r>
      <w:r w:rsidR="00C93A26" w:rsidRPr="00F346E9">
        <w:rPr>
          <w:color w:val="000000"/>
          <w:sz w:val="26"/>
          <w:szCs w:val="26"/>
        </w:rPr>
        <w:t>остановлением администрации</w:t>
      </w:r>
    </w:p>
    <w:p w:rsidR="00C93A26" w:rsidRPr="00F346E9" w:rsidRDefault="00F346E9" w:rsidP="00F346E9">
      <w:pPr>
        <w:tabs>
          <w:tab w:val="left" w:pos="-851"/>
          <w:tab w:val="left" w:pos="4962"/>
          <w:tab w:val="left" w:pos="9356"/>
          <w:tab w:val="right" w:pos="9497"/>
        </w:tabs>
        <w:ind w:left="-567" w:firstLine="4962"/>
        <w:contextualSpacing/>
        <w:jc w:val="center"/>
        <w:rPr>
          <w:color w:val="000000"/>
          <w:sz w:val="26"/>
          <w:szCs w:val="26"/>
        </w:rPr>
      </w:pPr>
      <w:r w:rsidRPr="00F346E9">
        <w:rPr>
          <w:color w:val="000000"/>
          <w:sz w:val="26"/>
          <w:szCs w:val="26"/>
        </w:rPr>
        <w:t xml:space="preserve">Каргопольского муниципального </w:t>
      </w:r>
      <w:r w:rsidR="0052715A" w:rsidRPr="00F346E9">
        <w:rPr>
          <w:color w:val="000000"/>
          <w:sz w:val="26"/>
          <w:szCs w:val="26"/>
        </w:rPr>
        <w:t>округа</w:t>
      </w:r>
    </w:p>
    <w:p w:rsidR="00C93A26" w:rsidRPr="00F346E9" w:rsidRDefault="00F346E9" w:rsidP="00F346E9">
      <w:pPr>
        <w:tabs>
          <w:tab w:val="left" w:pos="9356"/>
        </w:tabs>
        <w:ind w:firstLine="4395"/>
        <w:jc w:val="center"/>
        <w:rPr>
          <w:sz w:val="26"/>
          <w:szCs w:val="26"/>
        </w:rPr>
      </w:pPr>
      <w:r w:rsidRPr="00F346E9">
        <w:rPr>
          <w:color w:val="000000"/>
          <w:sz w:val="26"/>
          <w:szCs w:val="26"/>
        </w:rPr>
        <w:t>от «</w:t>
      </w:r>
      <w:r w:rsidR="00912415">
        <w:rPr>
          <w:color w:val="000000"/>
          <w:sz w:val="26"/>
          <w:szCs w:val="26"/>
        </w:rPr>
        <w:t>13</w:t>
      </w:r>
      <w:r w:rsidRPr="00F346E9">
        <w:rPr>
          <w:color w:val="000000"/>
          <w:sz w:val="26"/>
          <w:szCs w:val="26"/>
        </w:rPr>
        <w:t xml:space="preserve">» </w:t>
      </w:r>
      <w:r w:rsidR="00912415">
        <w:rPr>
          <w:color w:val="000000"/>
          <w:sz w:val="26"/>
          <w:szCs w:val="26"/>
        </w:rPr>
        <w:t>августа</w:t>
      </w:r>
      <w:r w:rsidR="00C93A26" w:rsidRPr="00F346E9">
        <w:rPr>
          <w:color w:val="000000"/>
          <w:sz w:val="26"/>
          <w:szCs w:val="26"/>
        </w:rPr>
        <w:t xml:space="preserve"> </w:t>
      </w:r>
      <w:r w:rsidR="00912415">
        <w:rPr>
          <w:color w:val="000000"/>
          <w:sz w:val="26"/>
          <w:szCs w:val="26"/>
        </w:rPr>
        <w:t>2021г. № 728</w:t>
      </w:r>
      <w:bookmarkStart w:id="0" w:name="_GoBack"/>
      <w:bookmarkEnd w:id="0"/>
    </w:p>
    <w:p w:rsidR="00C93A26" w:rsidRPr="00F346E9" w:rsidRDefault="00C93A26" w:rsidP="00820A82">
      <w:pPr>
        <w:jc w:val="center"/>
        <w:rPr>
          <w:b/>
          <w:sz w:val="26"/>
          <w:szCs w:val="26"/>
        </w:rPr>
      </w:pPr>
    </w:p>
    <w:p w:rsidR="00C93A26" w:rsidRPr="00F346E9" w:rsidRDefault="00C93A26" w:rsidP="00E9398F">
      <w:pPr>
        <w:ind w:firstLine="567"/>
        <w:jc w:val="center"/>
        <w:rPr>
          <w:b/>
          <w:sz w:val="26"/>
          <w:szCs w:val="26"/>
        </w:rPr>
      </w:pPr>
      <w:r w:rsidRPr="00F346E9">
        <w:rPr>
          <w:b/>
          <w:sz w:val="26"/>
          <w:szCs w:val="26"/>
        </w:rPr>
        <w:t>АДМИНИСТРАТИВНЫЙ РЕГЛАМЕНТ</w:t>
      </w:r>
    </w:p>
    <w:p w:rsidR="00F346E9" w:rsidRDefault="004C2789" w:rsidP="00010761">
      <w:pPr>
        <w:jc w:val="center"/>
        <w:rPr>
          <w:b/>
          <w:sz w:val="26"/>
          <w:szCs w:val="26"/>
        </w:rPr>
      </w:pPr>
      <w:r w:rsidRPr="00F346E9">
        <w:rPr>
          <w:b/>
          <w:sz w:val="26"/>
          <w:szCs w:val="26"/>
        </w:rPr>
        <w:t xml:space="preserve">предоставления </w:t>
      </w:r>
      <w:r w:rsidR="00C93A26" w:rsidRPr="00F346E9">
        <w:rPr>
          <w:b/>
          <w:sz w:val="26"/>
          <w:szCs w:val="26"/>
        </w:rPr>
        <w:t>муниципальной услуги</w:t>
      </w:r>
      <w:r w:rsidRPr="00F346E9">
        <w:rPr>
          <w:b/>
          <w:sz w:val="26"/>
          <w:szCs w:val="26"/>
        </w:rPr>
        <w:t xml:space="preserve"> по выдаче</w:t>
      </w:r>
      <w:r w:rsidR="00C93A26" w:rsidRPr="00F346E9">
        <w:rPr>
          <w:b/>
          <w:sz w:val="26"/>
          <w:szCs w:val="26"/>
        </w:rPr>
        <w:t xml:space="preserve"> ордер</w:t>
      </w:r>
      <w:r w:rsidRPr="00F346E9">
        <w:rPr>
          <w:b/>
          <w:sz w:val="26"/>
          <w:szCs w:val="26"/>
        </w:rPr>
        <w:t xml:space="preserve">ов </w:t>
      </w:r>
    </w:p>
    <w:p w:rsidR="00C93A26" w:rsidRPr="00F346E9" w:rsidRDefault="004C2789" w:rsidP="00010761">
      <w:pPr>
        <w:jc w:val="center"/>
        <w:rPr>
          <w:b/>
          <w:sz w:val="26"/>
          <w:szCs w:val="26"/>
        </w:rPr>
      </w:pPr>
      <w:r w:rsidRPr="00F346E9">
        <w:rPr>
          <w:b/>
          <w:sz w:val="26"/>
          <w:szCs w:val="26"/>
        </w:rPr>
        <w:t>на проведение земляных работ</w:t>
      </w:r>
    </w:p>
    <w:p w:rsidR="00C93A26" w:rsidRPr="00F346E9" w:rsidRDefault="00C93A26" w:rsidP="00E9398F">
      <w:pPr>
        <w:ind w:firstLine="567"/>
        <w:jc w:val="center"/>
        <w:rPr>
          <w:b/>
          <w:sz w:val="26"/>
          <w:szCs w:val="26"/>
        </w:rPr>
      </w:pPr>
    </w:p>
    <w:p w:rsidR="00C93A26" w:rsidRPr="00F346E9" w:rsidRDefault="00C93A26" w:rsidP="00E9398F">
      <w:pPr>
        <w:ind w:firstLine="567"/>
        <w:jc w:val="center"/>
        <w:rPr>
          <w:b/>
          <w:sz w:val="26"/>
          <w:szCs w:val="26"/>
        </w:rPr>
      </w:pPr>
      <w:r w:rsidRPr="00F346E9">
        <w:rPr>
          <w:b/>
          <w:sz w:val="26"/>
          <w:szCs w:val="26"/>
          <w:lang w:val="en-US"/>
        </w:rPr>
        <w:t>I</w:t>
      </w:r>
      <w:r w:rsidRPr="00F346E9">
        <w:rPr>
          <w:b/>
          <w:sz w:val="26"/>
          <w:szCs w:val="26"/>
        </w:rPr>
        <w:t>. Общие положения</w:t>
      </w:r>
    </w:p>
    <w:p w:rsidR="00C93A26" w:rsidRPr="00F346E9" w:rsidRDefault="00C93A26" w:rsidP="00E9398F">
      <w:pPr>
        <w:ind w:firstLine="567"/>
        <w:jc w:val="center"/>
        <w:rPr>
          <w:b/>
          <w:sz w:val="26"/>
          <w:szCs w:val="26"/>
        </w:rPr>
      </w:pPr>
    </w:p>
    <w:p w:rsidR="00C93A26" w:rsidRPr="00F346E9" w:rsidRDefault="00C93A26" w:rsidP="00E9398F">
      <w:pPr>
        <w:ind w:firstLine="567"/>
        <w:jc w:val="center"/>
        <w:rPr>
          <w:b/>
          <w:sz w:val="26"/>
          <w:szCs w:val="26"/>
        </w:rPr>
      </w:pPr>
      <w:r w:rsidRPr="00F346E9">
        <w:rPr>
          <w:b/>
          <w:sz w:val="26"/>
          <w:szCs w:val="26"/>
        </w:rPr>
        <w:t>1.1.</w:t>
      </w:r>
      <w:r w:rsidRPr="00F346E9">
        <w:rPr>
          <w:b/>
          <w:sz w:val="26"/>
          <w:szCs w:val="26"/>
        </w:rPr>
        <w:tab/>
        <w:t>Предмет регулирования административного регламента</w:t>
      </w:r>
    </w:p>
    <w:p w:rsidR="00C93A26" w:rsidRPr="00F346E9" w:rsidRDefault="00C93A26" w:rsidP="00E9398F">
      <w:pPr>
        <w:ind w:firstLine="567"/>
        <w:rPr>
          <w:sz w:val="26"/>
          <w:szCs w:val="26"/>
        </w:rPr>
      </w:pPr>
      <w:r w:rsidRPr="00F346E9">
        <w:rPr>
          <w:sz w:val="26"/>
          <w:szCs w:val="26"/>
        </w:rPr>
        <w:t> </w:t>
      </w:r>
    </w:p>
    <w:p w:rsidR="00C93A26" w:rsidRPr="00F346E9" w:rsidRDefault="00C93A26" w:rsidP="00E9398F">
      <w:pPr>
        <w:tabs>
          <w:tab w:val="left" w:pos="709"/>
          <w:tab w:val="left" w:pos="1080"/>
        </w:tabs>
        <w:ind w:firstLine="567"/>
        <w:jc w:val="both"/>
        <w:rPr>
          <w:sz w:val="26"/>
          <w:szCs w:val="26"/>
        </w:rPr>
      </w:pPr>
      <w:r w:rsidRPr="00F346E9">
        <w:rPr>
          <w:sz w:val="26"/>
          <w:szCs w:val="26"/>
        </w:rPr>
        <w:t>1.</w:t>
      </w:r>
      <w:r w:rsidRPr="00F346E9">
        <w:rPr>
          <w:sz w:val="26"/>
          <w:szCs w:val="26"/>
        </w:rPr>
        <w:tab/>
        <w:t xml:space="preserve">Настоящий административный регламент устанавливает порядок предоставления муниципальной услуги по выдаче ордеров на проведение земляных работ (далее – муниципальная услуга), и стандарт предоставления муниципальной услуги, включая сроки и последовательность административных процедур и административных действий администрации </w:t>
      </w:r>
      <w:r w:rsidR="00B4799C" w:rsidRPr="00F346E9">
        <w:rPr>
          <w:sz w:val="26"/>
          <w:szCs w:val="26"/>
        </w:rPr>
        <w:t>Каргопольского муниципального округа</w:t>
      </w:r>
      <w:r w:rsidRPr="00F346E9">
        <w:rPr>
          <w:sz w:val="26"/>
          <w:szCs w:val="26"/>
        </w:rPr>
        <w:t xml:space="preserve"> (далее – администрация) при осуществлении полномочий по предоставлению муниципальной услуги.</w:t>
      </w:r>
    </w:p>
    <w:p w:rsidR="00C93A26" w:rsidRPr="00F346E9" w:rsidRDefault="00C93A26" w:rsidP="00E9398F">
      <w:pPr>
        <w:tabs>
          <w:tab w:val="left" w:pos="709"/>
          <w:tab w:val="left" w:pos="1080"/>
        </w:tabs>
        <w:ind w:firstLine="567"/>
        <w:jc w:val="both"/>
        <w:rPr>
          <w:sz w:val="26"/>
          <w:szCs w:val="26"/>
        </w:rPr>
      </w:pPr>
      <w:r w:rsidRPr="00F346E9">
        <w:rPr>
          <w:sz w:val="26"/>
          <w:szCs w:val="26"/>
        </w:rPr>
        <w:t>2.</w:t>
      </w:r>
      <w:r w:rsidRPr="00F346E9">
        <w:rPr>
          <w:sz w:val="26"/>
          <w:szCs w:val="26"/>
        </w:rPr>
        <w:tab/>
        <w:t>Предоставление муниципальной услуги включает в себя следующие административные процедуры:</w:t>
      </w:r>
    </w:p>
    <w:p w:rsidR="00C93A26" w:rsidRPr="00F346E9" w:rsidRDefault="00C93A26" w:rsidP="00E9398F">
      <w:pPr>
        <w:tabs>
          <w:tab w:val="left" w:pos="709"/>
          <w:tab w:val="left" w:pos="1080"/>
        </w:tabs>
        <w:ind w:firstLine="567"/>
        <w:jc w:val="both"/>
        <w:rPr>
          <w:sz w:val="26"/>
          <w:szCs w:val="26"/>
        </w:rPr>
      </w:pPr>
      <w:r w:rsidRPr="00F346E9">
        <w:rPr>
          <w:sz w:val="26"/>
          <w:szCs w:val="26"/>
        </w:rPr>
        <w:t>- регистрация запроса заявителя о предоставлении муниципальной услуги;</w:t>
      </w:r>
    </w:p>
    <w:p w:rsidR="00C93A26" w:rsidRPr="00F346E9" w:rsidRDefault="00C93A26" w:rsidP="00E9398F">
      <w:pPr>
        <w:tabs>
          <w:tab w:val="left" w:pos="709"/>
          <w:tab w:val="left" w:pos="1080"/>
        </w:tabs>
        <w:ind w:firstLine="567"/>
        <w:jc w:val="both"/>
        <w:rPr>
          <w:sz w:val="26"/>
          <w:szCs w:val="26"/>
        </w:rPr>
      </w:pPr>
      <w:r w:rsidRPr="00F346E9">
        <w:rPr>
          <w:sz w:val="26"/>
          <w:szCs w:val="26"/>
        </w:rPr>
        <w:t>- рассмотрение заявления, принятие решения по предоставлению услуги (либо об отказе в её предоставлении), оформление результата предоставления муниципальной услуги (либо уведомления об отказе в предоставлении услуги);</w:t>
      </w:r>
    </w:p>
    <w:p w:rsidR="00C93A26" w:rsidRPr="00F346E9" w:rsidRDefault="00C93A26" w:rsidP="00E9398F">
      <w:pPr>
        <w:tabs>
          <w:tab w:val="left" w:pos="709"/>
          <w:tab w:val="left" w:pos="1080"/>
        </w:tabs>
        <w:ind w:firstLine="567"/>
        <w:jc w:val="both"/>
        <w:rPr>
          <w:sz w:val="26"/>
          <w:szCs w:val="26"/>
        </w:rPr>
      </w:pPr>
      <w:r w:rsidRPr="00F346E9">
        <w:rPr>
          <w:sz w:val="26"/>
          <w:szCs w:val="26"/>
        </w:rPr>
        <w:t>- выдача  заявителю результата предоставления муниципальной услуги либо уведомления об отказе в её предоставлении.</w:t>
      </w:r>
    </w:p>
    <w:p w:rsidR="00C93A26" w:rsidRPr="00F346E9" w:rsidRDefault="00C93A26" w:rsidP="00E9398F">
      <w:pPr>
        <w:tabs>
          <w:tab w:val="left" w:pos="709"/>
          <w:tab w:val="left" w:pos="1080"/>
        </w:tabs>
        <w:ind w:firstLine="567"/>
        <w:jc w:val="both"/>
        <w:rPr>
          <w:sz w:val="26"/>
          <w:szCs w:val="26"/>
        </w:rPr>
      </w:pPr>
      <w:r w:rsidRPr="00F346E9">
        <w:rPr>
          <w:sz w:val="26"/>
          <w:szCs w:val="26"/>
        </w:rPr>
        <w:t>3.</w:t>
      </w:r>
      <w:r w:rsidRPr="00F346E9">
        <w:rPr>
          <w:sz w:val="26"/>
          <w:szCs w:val="26"/>
        </w:rPr>
        <w:tab/>
        <w:t>Блок-схема предоставления муниципальной услуги приведена в приложении 1 к настоящему административному регламенту.</w:t>
      </w:r>
    </w:p>
    <w:p w:rsidR="00C93A26" w:rsidRPr="00F346E9" w:rsidRDefault="00C93A26" w:rsidP="00E9398F">
      <w:pPr>
        <w:ind w:firstLine="567"/>
        <w:jc w:val="both"/>
        <w:rPr>
          <w:sz w:val="26"/>
          <w:szCs w:val="26"/>
        </w:rPr>
      </w:pPr>
    </w:p>
    <w:p w:rsidR="00BC62FB" w:rsidRPr="00F346E9" w:rsidRDefault="00BC62FB" w:rsidP="00BC62FB">
      <w:pPr>
        <w:tabs>
          <w:tab w:val="left" w:pos="540"/>
        </w:tabs>
        <w:ind w:firstLine="567"/>
        <w:jc w:val="center"/>
        <w:rPr>
          <w:b/>
          <w:sz w:val="26"/>
          <w:szCs w:val="26"/>
        </w:rPr>
      </w:pPr>
      <w:r w:rsidRPr="00F346E9">
        <w:rPr>
          <w:b/>
          <w:sz w:val="26"/>
          <w:szCs w:val="26"/>
        </w:rPr>
        <w:t>1.2. Описание заявителей при предоставлении муниципальной услуги</w:t>
      </w:r>
    </w:p>
    <w:p w:rsidR="00F346E9" w:rsidRPr="00F346E9" w:rsidRDefault="00F346E9" w:rsidP="00BC62FB">
      <w:pPr>
        <w:tabs>
          <w:tab w:val="left" w:pos="540"/>
        </w:tabs>
        <w:ind w:firstLine="567"/>
        <w:jc w:val="center"/>
        <w:rPr>
          <w:b/>
          <w:sz w:val="26"/>
          <w:szCs w:val="26"/>
        </w:rPr>
      </w:pPr>
    </w:p>
    <w:p w:rsidR="00A40B94" w:rsidRPr="00F346E9" w:rsidRDefault="00BC62FB" w:rsidP="00BC62FB">
      <w:pPr>
        <w:tabs>
          <w:tab w:val="left" w:pos="540"/>
        </w:tabs>
        <w:ind w:firstLine="567"/>
        <w:jc w:val="both"/>
        <w:rPr>
          <w:sz w:val="26"/>
          <w:szCs w:val="26"/>
        </w:rPr>
      </w:pPr>
      <w:r w:rsidRPr="00F346E9">
        <w:rPr>
          <w:sz w:val="26"/>
          <w:szCs w:val="26"/>
        </w:rPr>
        <w:t xml:space="preserve">4. Заявителями при </w:t>
      </w:r>
      <w:r w:rsidR="00A40B94" w:rsidRPr="00F346E9">
        <w:rPr>
          <w:sz w:val="26"/>
          <w:szCs w:val="26"/>
        </w:rPr>
        <w:t>предоставлении муниципальной услуги являются</w:t>
      </w:r>
      <w:r w:rsidRPr="00F346E9">
        <w:rPr>
          <w:sz w:val="26"/>
          <w:szCs w:val="26"/>
        </w:rPr>
        <w:t xml:space="preserve"> </w:t>
      </w:r>
    </w:p>
    <w:p w:rsidR="00A40B94" w:rsidRPr="00F346E9" w:rsidRDefault="00A40B94" w:rsidP="00A40B94">
      <w:pPr>
        <w:pStyle w:val="af"/>
        <w:numPr>
          <w:ilvl w:val="0"/>
          <w:numId w:val="6"/>
        </w:numPr>
        <w:tabs>
          <w:tab w:val="left" w:pos="709"/>
        </w:tabs>
        <w:jc w:val="both"/>
        <w:rPr>
          <w:sz w:val="26"/>
          <w:szCs w:val="26"/>
        </w:rPr>
      </w:pPr>
      <w:r w:rsidRPr="00F346E9">
        <w:rPr>
          <w:sz w:val="26"/>
          <w:szCs w:val="26"/>
        </w:rPr>
        <w:t>физические лица (в том числе индивидуальные предприниматели);</w:t>
      </w:r>
    </w:p>
    <w:p w:rsidR="00BC62FB" w:rsidRPr="00F346E9" w:rsidRDefault="00A40B94" w:rsidP="00A40B94">
      <w:pPr>
        <w:pStyle w:val="af"/>
        <w:numPr>
          <w:ilvl w:val="0"/>
          <w:numId w:val="6"/>
        </w:numPr>
        <w:tabs>
          <w:tab w:val="left" w:pos="709"/>
        </w:tabs>
        <w:jc w:val="both"/>
        <w:rPr>
          <w:sz w:val="26"/>
          <w:szCs w:val="26"/>
        </w:rPr>
      </w:pPr>
      <w:r w:rsidRPr="00F346E9">
        <w:rPr>
          <w:sz w:val="26"/>
          <w:szCs w:val="26"/>
        </w:rPr>
        <w:t>юридические лица.</w:t>
      </w:r>
      <w:r w:rsidR="00BC62FB" w:rsidRPr="00F346E9">
        <w:rPr>
          <w:sz w:val="26"/>
          <w:szCs w:val="26"/>
        </w:rPr>
        <w:t xml:space="preserve"> </w:t>
      </w:r>
    </w:p>
    <w:p w:rsidR="00BC62FB" w:rsidRPr="00F346E9" w:rsidRDefault="00BC62FB" w:rsidP="00BC62FB">
      <w:pPr>
        <w:tabs>
          <w:tab w:val="left" w:pos="540"/>
        </w:tabs>
        <w:ind w:firstLine="567"/>
        <w:jc w:val="both"/>
        <w:rPr>
          <w:sz w:val="26"/>
          <w:szCs w:val="26"/>
        </w:rPr>
      </w:pPr>
      <w:r w:rsidRPr="00F346E9">
        <w:rPr>
          <w:sz w:val="26"/>
          <w:szCs w:val="26"/>
        </w:rPr>
        <w:t xml:space="preserve">5. От имени организаций (юридических лиц), указанных в пункте 4 настоящего административного регламента, вправе выступать: руководитель организации при представлении документов, подтверждающих его полномочия; представитель организации при представлении доверенности, подписанной руководителем организации или иным уполномоченным на это лицом в соответствии с законом и учредительными документами организации. От имени физических лиц, указанных в пункте 4 настоящего административного регламента, вправе выступать: представитель физического лица при представлении доверенности, подписанной физическим лицом и оформленной в соответствии с гражданским законодательством Российской Федерации; законный представитель физического лица (если последний не полностью дееспособен) при представлении </w:t>
      </w:r>
      <w:r w:rsidRPr="00F346E9">
        <w:rPr>
          <w:sz w:val="26"/>
          <w:szCs w:val="26"/>
        </w:rPr>
        <w:lastRenderedPageBreak/>
        <w:t xml:space="preserve">документов, подтверждающих права законного представителя. </w:t>
      </w:r>
      <w:r w:rsidR="00A40B94" w:rsidRPr="00F346E9">
        <w:rPr>
          <w:sz w:val="26"/>
          <w:szCs w:val="26"/>
        </w:rPr>
        <w:t>М</w:t>
      </w:r>
      <w:r w:rsidRPr="00F346E9">
        <w:rPr>
          <w:sz w:val="26"/>
          <w:szCs w:val="26"/>
        </w:rPr>
        <w:t xml:space="preserve">ногофункциональный центр предоставления государственных и муниципальных услуг при представлении копии полученного от заявителя запроса о предоставлении нескольких государственных и (или) муниципальных услуг (комплексного запроса) (в случае, если муниципальная услуга не включена в перечень муниципальных услуг, предоставление которых посредством комплексного запроса не осуществляется). В случае оформления доверенности, подтверждающей правомочие на обращение за получением муниципальной услуги, в форме электронного документа доверенность, выданная организацией, удостоверяется усиленной квалифицированной электронной подписью правомочного должностного лица организации, а доверенность, выданная физическим лицом, – усиленной квалифицированной электронной подписью нотариуса. </w:t>
      </w:r>
    </w:p>
    <w:p w:rsidR="00A40B94" w:rsidRPr="00F346E9" w:rsidRDefault="00A40B94" w:rsidP="00BC62FB">
      <w:pPr>
        <w:tabs>
          <w:tab w:val="left" w:pos="540"/>
        </w:tabs>
        <w:ind w:firstLine="567"/>
        <w:jc w:val="both"/>
        <w:rPr>
          <w:sz w:val="26"/>
          <w:szCs w:val="26"/>
        </w:rPr>
      </w:pPr>
    </w:p>
    <w:p w:rsidR="00BC62FB" w:rsidRPr="00F346E9" w:rsidRDefault="00BC62FB" w:rsidP="00BC62FB">
      <w:pPr>
        <w:tabs>
          <w:tab w:val="left" w:pos="540"/>
        </w:tabs>
        <w:ind w:firstLine="567"/>
        <w:jc w:val="center"/>
        <w:rPr>
          <w:b/>
          <w:sz w:val="26"/>
          <w:szCs w:val="26"/>
        </w:rPr>
      </w:pPr>
      <w:r w:rsidRPr="00F346E9">
        <w:rPr>
          <w:b/>
          <w:sz w:val="26"/>
          <w:szCs w:val="26"/>
        </w:rPr>
        <w:t>1.3. Требования к порядку информирования о правилах предоставления муниципальной услуги</w:t>
      </w:r>
    </w:p>
    <w:p w:rsidR="00F346E9" w:rsidRPr="00F346E9" w:rsidRDefault="00F346E9" w:rsidP="00BC62FB">
      <w:pPr>
        <w:tabs>
          <w:tab w:val="left" w:pos="540"/>
        </w:tabs>
        <w:ind w:firstLine="567"/>
        <w:jc w:val="center"/>
        <w:rPr>
          <w:b/>
          <w:sz w:val="26"/>
          <w:szCs w:val="26"/>
        </w:rPr>
      </w:pPr>
    </w:p>
    <w:p w:rsidR="00A40B94" w:rsidRPr="00F346E9" w:rsidRDefault="00BC62FB" w:rsidP="00BC62FB">
      <w:pPr>
        <w:tabs>
          <w:tab w:val="left" w:pos="540"/>
        </w:tabs>
        <w:ind w:firstLine="567"/>
        <w:jc w:val="both"/>
        <w:rPr>
          <w:sz w:val="26"/>
          <w:szCs w:val="26"/>
        </w:rPr>
      </w:pPr>
      <w:r w:rsidRPr="00F346E9">
        <w:rPr>
          <w:sz w:val="26"/>
          <w:szCs w:val="26"/>
        </w:rPr>
        <w:t xml:space="preserve">6. Информация о правилах предоставления муниципальной услуги может быть получена: </w:t>
      </w:r>
    </w:p>
    <w:p w:rsidR="00A40B94" w:rsidRPr="00F346E9" w:rsidRDefault="00F544D1" w:rsidP="00F544D1">
      <w:pPr>
        <w:pStyle w:val="af"/>
        <w:numPr>
          <w:ilvl w:val="0"/>
          <w:numId w:val="7"/>
        </w:numPr>
        <w:tabs>
          <w:tab w:val="left" w:pos="540"/>
        </w:tabs>
        <w:ind w:left="1985"/>
        <w:jc w:val="both"/>
        <w:rPr>
          <w:sz w:val="26"/>
          <w:szCs w:val="26"/>
        </w:rPr>
      </w:pPr>
      <w:r w:rsidRPr="00F346E9">
        <w:rPr>
          <w:sz w:val="26"/>
          <w:szCs w:val="26"/>
        </w:rPr>
        <w:t>по телефону;</w:t>
      </w:r>
    </w:p>
    <w:p w:rsidR="00F544D1" w:rsidRPr="00F346E9" w:rsidRDefault="00BC62FB" w:rsidP="00F544D1">
      <w:pPr>
        <w:pStyle w:val="af"/>
        <w:numPr>
          <w:ilvl w:val="0"/>
          <w:numId w:val="7"/>
        </w:numPr>
        <w:tabs>
          <w:tab w:val="left" w:pos="540"/>
        </w:tabs>
        <w:ind w:left="1985"/>
        <w:jc w:val="both"/>
        <w:rPr>
          <w:sz w:val="26"/>
          <w:szCs w:val="26"/>
        </w:rPr>
      </w:pPr>
      <w:r w:rsidRPr="00F346E9">
        <w:rPr>
          <w:sz w:val="26"/>
          <w:szCs w:val="26"/>
        </w:rPr>
        <w:t>по электронной почте;</w:t>
      </w:r>
    </w:p>
    <w:p w:rsidR="00F544D1" w:rsidRPr="00F346E9" w:rsidRDefault="00BC62FB" w:rsidP="00F544D1">
      <w:pPr>
        <w:pStyle w:val="af"/>
        <w:numPr>
          <w:ilvl w:val="0"/>
          <w:numId w:val="7"/>
        </w:numPr>
        <w:tabs>
          <w:tab w:val="left" w:pos="540"/>
        </w:tabs>
        <w:ind w:left="1985"/>
        <w:jc w:val="both"/>
        <w:rPr>
          <w:sz w:val="26"/>
          <w:szCs w:val="26"/>
        </w:rPr>
      </w:pPr>
      <w:r w:rsidRPr="00F346E9">
        <w:rPr>
          <w:sz w:val="26"/>
          <w:szCs w:val="26"/>
        </w:rPr>
        <w:t xml:space="preserve"> по почте путем обращения заявителя с письменным запросом о предоставлении информации; </w:t>
      </w:r>
    </w:p>
    <w:p w:rsidR="00F544D1" w:rsidRPr="00F346E9" w:rsidRDefault="00BC62FB" w:rsidP="00F544D1">
      <w:pPr>
        <w:pStyle w:val="af"/>
        <w:numPr>
          <w:ilvl w:val="0"/>
          <w:numId w:val="7"/>
        </w:numPr>
        <w:tabs>
          <w:tab w:val="left" w:pos="540"/>
        </w:tabs>
        <w:ind w:left="1985"/>
        <w:jc w:val="both"/>
        <w:rPr>
          <w:sz w:val="26"/>
          <w:szCs w:val="26"/>
        </w:rPr>
      </w:pPr>
      <w:r w:rsidRPr="00F346E9">
        <w:rPr>
          <w:sz w:val="26"/>
          <w:szCs w:val="26"/>
        </w:rPr>
        <w:t>при личном обращении заявителя; на официальном сайте администрации в информационно</w:t>
      </w:r>
      <w:r w:rsidR="00EC7FC2" w:rsidRPr="00F346E9">
        <w:rPr>
          <w:sz w:val="26"/>
          <w:szCs w:val="26"/>
        </w:rPr>
        <w:t>-</w:t>
      </w:r>
      <w:r w:rsidRPr="00F346E9">
        <w:rPr>
          <w:sz w:val="26"/>
          <w:szCs w:val="26"/>
        </w:rPr>
        <w:t xml:space="preserve">телекоммуникационной сети «Интернет»; на Архангельском региональном портале государственных и муниципальных услуг (функций) и Едином портале государственных и муниципальных услуг (функций); </w:t>
      </w:r>
    </w:p>
    <w:p w:rsidR="00F544D1" w:rsidRPr="00F346E9" w:rsidRDefault="00BC62FB" w:rsidP="00F544D1">
      <w:pPr>
        <w:pStyle w:val="af"/>
        <w:numPr>
          <w:ilvl w:val="0"/>
          <w:numId w:val="7"/>
        </w:numPr>
        <w:tabs>
          <w:tab w:val="left" w:pos="540"/>
        </w:tabs>
        <w:ind w:left="1985"/>
        <w:jc w:val="both"/>
        <w:rPr>
          <w:sz w:val="26"/>
          <w:szCs w:val="26"/>
        </w:rPr>
      </w:pPr>
      <w:r w:rsidRPr="00F346E9">
        <w:rPr>
          <w:sz w:val="26"/>
          <w:szCs w:val="26"/>
        </w:rPr>
        <w:t xml:space="preserve">в помещениях администрации (на информационных стендах); </w:t>
      </w:r>
    </w:p>
    <w:p w:rsidR="00A40B94" w:rsidRPr="00F346E9" w:rsidRDefault="00BC62FB" w:rsidP="00F544D1">
      <w:pPr>
        <w:pStyle w:val="af"/>
        <w:numPr>
          <w:ilvl w:val="0"/>
          <w:numId w:val="7"/>
        </w:numPr>
        <w:tabs>
          <w:tab w:val="left" w:pos="540"/>
        </w:tabs>
        <w:ind w:left="1985"/>
        <w:jc w:val="both"/>
        <w:rPr>
          <w:sz w:val="26"/>
          <w:szCs w:val="26"/>
        </w:rPr>
      </w:pPr>
      <w:r w:rsidRPr="00F346E9">
        <w:rPr>
          <w:sz w:val="26"/>
          <w:szCs w:val="26"/>
        </w:rPr>
        <w:t xml:space="preserve">в многофункциональном центре предоставления государственных и муниципальных услуг и (или) привлекаемых им организациях (далее – МФЦ). </w:t>
      </w:r>
    </w:p>
    <w:p w:rsidR="00A40B94" w:rsidRPr="00F346E9" w:rsidRDefault="00BC62FB" w:rsidP="00BC62FB">
      <w:pPr>
        <w:tabs>
          <w:tab w:val="left" w:pos="540"/>
        </w:tabs>
        <w:ind w:firstLine="567"/>
        <w:jc w:val="both"/>
        <w:rPr>
          <w:sz w:val="26"/>
          <w:szCs w:val="26"/>
        </w:rPr>
      </w:pPr>
      <w:r w:rsidRPr="00F346E9">
        <w:rPr>
          <w:sz w:val="26"/>
          <w:szCs w:val="26"/>
        </w:rPr>
        <w:t xml:space="preserve">7. При информировании по телефону, по электронной почте, по почте (путем обращения заявителя с письменным запросом о предоставлении информации) и при личном обращении заявителя: </w:t>
      </w:r>
    </w:p>
    <w:p w:rsidR="00EC7FC2" w:rsidRPr="00F346E9" w:rsidRDefault="00BC62FB" w:rsidP="00BC62FB">
      <w:pPr>
        <w:tabs>
          <w:tab w:val="left" w:pos="540"/>
        </w:tabs>
        <w:ind w:firstLine="567"/>
        <w:jc w:val="both"/>
        <w:rPr>
          <w:sz w:val="26"/>
          <w:szCs w:val="26"/>
        </w:rPr>
      </w:pPr>
      <w:r w:rsidRPr="00F346E9">
        <w:rPr>
          <w:sz w:val="26"/>
          <w:szCs w:val="26"/>
        </w:rPr>
        <w:t xml:space="preserve">1) сообщается следующая информация: </w:t>
      </w:r>
    </w:p>
    <w:p w:rsidR="00F544D1" w:rsidRPr="00F346E9" w:rsidRDefault="00BC62FB" w:rsidP="00BC62FB">
      <w:pPr>
        <w:tabs>
          <w:tab w:val="left" w:pos="540"/>
        </w:tabs>
        <w:ind w:firstLine="567"/>
        <w:jc w:val="both"/>
        <w:rPr>
          <w:sz w:val="26"/>
          <w:szCs w:val="26"/>
        </w:rPr>
      </w:pPr>
      <w:r w:rsidRPr="00F346E9">
        <w:rPr>
          <w:sz w:val="26"/>
          <w:szCs w:val="26"/>
        </w:rPr>
        <w:t xml:space="preserve">контактные данные администрации: </w:t>
      </w:r>
    </w:p>
    <w:p w:rsidR="00F544D1" w:rsidRPr="00F346E9" w:rsidRDefault="00BC62FB" w:rsidP="00BC62FB">
      <w:pPr>
        <w:tabs>
          <w:tab w:val="left" w:pos="540"/>
        </w:tabs>
        <w:ind w:firstLine="567"/>
        <w:jc w:val="both"/>
        <w:rPr>
          <w:sz w:val="26"/>
          <w:szCs w:val="26"/>
        </w:rPr>
      </w:pPr>
      <w:r w:rsidRPr="00F346E9">
        <w:rPr>
          <w:sz w:val="26"/>
          <w:szCs w:val="26"/>
        </w:rPr>
        <w:t xml:space="preserve">164110, г. Каргополь, ул. Победы, д.20; </w:t>
      </w:r>
    </w:p>
    <w:p w:rsidR="00F544D1" w:rsidRPr="00F346E9" w:rsidRDefault="00BC62FB" w:rsidP="00BC62FB">
      <w:pPr>
        <w:tabs>
          <w:tab w:val="left" w:pos="540"/>
        </w:tabs>
        <w:ind w:firstLine="567"/>
        <w:jc w:val="both"/>
        <w:rPr>
          <w:sz w:val="26"/>
          <w:szCs w:val="26"/>
        </w:rPr>
      </w:pPr>
      <w:r w:rsidRPr="00F346E9">
        <w:rPr>
          <w:sz w:val="26"/>
          <w:szCs w:val="26"/>
        </w:rPr>
        <w:t xml:space="preserve">факс (8182)21408, </w:t>
      </w:r>
      <w:hyperlink r:id="rId6" w:history="1">
        <w:r w:rsidR="00F544D1" w:rsidRPr="00F346E9">
          <w:rPr>
            <w:rStyle w:val="a4"/>
            <w:sz w:val="26"/>
            <w:szCs w:val="26"/>
          </w:rPr>
          <w:t>akargopol@yandex.ru</w:t>
        </w:r>
      </w:hyperlink>
      <w:r w:rsidRPr="00F346E9">
        <w:rPr>
          <w:sz w:val="26"/>
          <w:szCs w:val="26"/>
        </w:rPr>
        <w:t xml:space="preserve">; </w:t>
      </w:r>
    </w:p>
    <w:p w:rsidR="00F544D1" w:rsidRPr="00F346E9" w:rsidRDefault="00BC62FB" w:rsidP="00BC62FB">
      <w:pPr>
        <w:tabs>
          <w:tab w:val="left" w:pos="540"/>
        </w:tabs>
        <w:ind w:firstLine="567"/>
        <w:jc w:val="both"/>
        <w:rPr>
          <w:sz w:val="26"/>
          <w:szCs w:val="26"/>
        </w:rPr>
      </w:pPr>
      <w:r w:rsidRPr="00F346E9">
        <w:rPr>
          <w:sz w:val="26"/>
          <w:szCs w:val="26"/>
        </w:rPr>
        <w:t xml:space="preserve">отдел строительства </w:t>
      </w:r>
      <w:r w:rsidR="005233FB" w:rsidRPr="00F346E9">
        <w:rPr>
          <w:sz w:val="26"/>
          <w:szCs w:val="26"/>
        </w:rPr>
        <w:t>и архитектуры</w:t>
      </w:r>
      <w:r w:rsidRPr="00F346E9">
        <w:rPr>
          <w:sz w:val="26"/>
          <w:szCs w:val="26"/>
        </w:rPr>
        <w:t xml:space="preserve"> администрации: </w:t>
      </w:r>
    </w:p>
    <w:p w:rsidR="00F544D1" w:rsidRPr="00F346E9" w:rsidRDefault="00BC62FB" w:rsidP="00BC62FB">
      <w:pPr>
        <w:tabs>
          <w:tab w:val="left" w:pos="540"/>
        </w:tabs>
        <w:ind w:firstLine="567"/>
        <w:jc w:val="both"/>
        <w:rPr>
          <w:sz w:val="26"/>
          <w:szCs w:val="26"/>
        </w:rPr>
      </w:pPr>
      <w:r w:rsidRPr="00F346E9">
        <w:rPr>
          <w:sz w:val="26"/>
          <w:szCs w:val="26"/>
        </w:rPr>
        <w:t xml:space="preserve">164110, г. Каргополь, ул. Победы, д.5 тел. (8182)21401; </w:t>
      </w:r>
    </w:p>
    <w:p w:rsidR="00F544D1" w:rsidRPr="00F346E9" w:rsidRDefault="00BC62FB" w:rsidP="00BC62FB">
      <w:pPr>
        <w:tabs>
          <w:tab w:val="left" w:pos="540"/>
        </w:tabs>
        <w:ind w:firstLine="567"/>
        <w:jc w:val="both"/>
        <w:rPr>
          <w:sz w:val="26"/>
          <w:szCs w:val="26"/>
        </w:rPr>
      </w:pPr>
      <w:r w:rsidRPr="00F346E9">
        <w:rPr>
          <w:sz w:val="26"/>
          <w:szCs w:val="26"/>
        </w:rPr>
        <w:t xml:space="preserve">график работы администрации с заявителями: </w:t>
      </w:r>
    </w:p>
    <w:p w:rsidR="00F544D1" w:rsidRPr="00F346E9" w:rsidRDefault="00BC62FB" w:rsidP="00BC62FB">
      <w:pPr>
        <w:tabs>
          <w:tab w:val="left" w:pos="540"/>
        </w:tabs>
        <w:ind w:firstLine="567"/>
        <w:jc w:val="both"/>
        <w:rPr>
          <w:sz w:val="26"/>
          <w:szCs w:val="26"/>
        </w:rPr>
      </w:pPr>
      <w:r w:rsidRPr="00F346E9">
        <w:rPr>
          <w:sz w:val="26"/>
          <w:szCs w:val="26"/>
        </w:rPr>
        <w:t xml:space="preserve">понедельник-четверг 8.30-17.00, обед 13.00-14.00; </w:t>
      </w:r>
    </w:p>
    <w:p w:rsidR="00F544D1" w:rsidRPr="00F346E9" w:rsidRDefault="00BC62FB" w:rsidP="00BC62FB">
      <w:pPr>
        <w:tabs>
          <w:tab w:val="left" w:pos="540"/>
        </w:tabs>
        <w:ind w:firstLine="567"/>
        <w:jc w:val="both"/>
        <w:rPr>
          <w:sz w:val="26"/>
          <w:szCs w:val="26"/>
        </w:rPr>
      </w:pPr>
      <w:r w:rsidRPr="00F346E9">
        <w:rPr>
          <w:sz w:val="26"/>
          <w:szCs w:val="26"/>
        </w:rPr>
        <w:t xml:space="preserve">пятница 8.30-15.30, обед 13.00-14.00; </w:t>
      </w:r>
    </w:p>
    <w:p w:rsidR="00F544D1" w:rsidRPr="00F346E9" w:rsidRDefault="00BC62FB" w:rsidP="00BC62FB">
      <w:pPr>
        <w:tabs>
          <w:tab w:val="left" w:pos="540"/>
        </w:tabs>
        <w:ind w:firstLine="567"/>
        <w:jc w:val="both"/>
        <w:rPr>
          <w:sz w:val="26"/>
          <w:szCs w:val="26"/>
        </w:rPr>
      </w:pPr>
      <w:r w:rsidRPr="00F346E9">
        <w:rPr>
          <w:sz w:val="26"/>
          <w:szCs w:val="26"/>
        </w:rPr>
        <w:t xml:space="preserve">суббота, воскресенье выходной день; </w:t>
      </w:r>
    </w:p>
    <w:p w:rsidR="00F544D1" w:rsidRPr="00F346E9" w:rsidRDefault="00BC62FB" w:rsidP="00BC62FB">
      <w:pPr>
        <w:tabs>
          <w:tab w:val="left" w:pos="540"/>
        </w:tabs>
        <w:ind w:firstLine="567"/>
        <w:jc w:val="both"/>
        <w:rPr>
          <w:sz w:val="26"/>
          <w:szCs w:val="26"/>
        </w:rPr>
      </w:pPr>
      <w:r w:rsidRPr="00F346E9">
        <w:rPr>
          <w:sz w:val="26"/>
          <w:szCs w:val="26"/>
        </w:rPr>
        <w:t xml:space="preserve">сведения о порядке досудебного (внесудебного) обжалования решений и действий (бездействия) должностных лиц, муниципальных служащих администрации, а также решений и действий (бездействия) многофункционального </w:t>
      </w:r>
      <w:r w:rsidRPr="00F346E9">
        <w:rPr>
          <w:sz w:val="26"/>
          <w:szCs w:val="26"/>
        </w:rPr>
        <w:lastRenderedPageBreak/>
        <w:t xml:space="preserve">центра предоставления государственных и муниципальных услуг и (или) привлекаемых им организаций, их работников; </w:t>
      </w:r>
    </w:p>
    <w:p w:rsidR="00F544D1" w:rsidRPr="00F346E9" w:rsidRDefault="00BC62FB" w:rsidP="00BC62FB">
      <w:pPr>
        <w:tabs>
          <w:tab w:val="left" w:pos="540"/>
        </w:tabs>
        <w:ind w:firstLine="567"/>
        <w:jc w:val="both"/>
        <w:rPr>
          <w:sz w:val="26"/>
          <w:szCs w:val="26"/>
        </w:rPr>
      </w:pPr>
      <w:r w:rsidRPr="00F346E9">
        <w:rPr>
          <w:sz w:val="26"/>
          <w:szCs w:val="26"/>
        </w:rPr>
        <w:t xml:space="preserve">сведения о должностных лицах, уполномоченных рассматривать жалобы заявителей на решения и действия (бездействие) местной администрации, а также их должностных лиц, государственных служащих, а также многофункционального центра предоставления государственных и муниципальных услуг и (или) привлекаемых им иных организаций, их работников; </w:t>
      </w:r>
    </w:p>
    <w:p w:rsidR="00F544D1" w:rsidRPr="00F346E9" w:rsidRDefault="00BC62FB" w:rsidP="00BC62FB">
      <w:pPr>
        <w:tabs>
          <w:tab w:val="left" w:pos="540"/>
        </w:tabs>
        <w:ind w:firstLine="567"/>
        <w:jc w:val="both"/>
        <w:rPr>
          <w:sz w:val="26"/>
          <w:szCs w:val="26"/>
        </w:rPr>
      </w:pPr>
      <w:r w:rsidRPr="00F346E9">
        <w:rPr>
          <w:sz w:val="26"/>
          <w:szCs w:val="26"/>
        </w:rPr>
        <w:t xml:space="preserve">2) осуществляется консультирование по порядку предоставления муниципальной услуги. </w:t>
      </w:r>
    </w:p>
    <w:p w:rsidR="00F544D1" w:rsidRPr="00F346E9" w:rsidRDefault="00BC62FB" w:rsidP="00BC62FB">
      <w:pPr>
        <w:tabs>
          <w:tab w:val="left" w:pos="540"/>
        </w:tabs>
        <w:ind w:firstLine="567"/>
        <w:jc w:val="both"/>
        <w:rPr>
          <w:sz w:val="26"/>
          <w:szCs w:val="26"/>
        </w:rPr>
      </w:pPr>
      <w:r w:rsidRPr="00F346E9">
        <w:rPr>
          <w:sz w:val="26"/>
          <w:szCs w:val="26"/>
        </w:rPr>
        <w:t xml:space="preserve">Ответ на телефонный звонок должен начинаться с информации о наименовании администрации, в которую позвонил гражданин, должности, фамилии, имени и отчестве принявшего телефонный звонок муниципального служащего администрации. Время разговора не должно превышать 10 минут. При невозможности муниципального служащего, принявшего телефонный звонок, самостоятельно ответить на поставленные вопросы, телефонный звонок должен быть переадресован (переведен) на другого муниципального служащего, либо позвонившему гражданину должен быть сообщен номер телефона, по которому можно получить необходимую информацию, или указан иной способ получения информации о правилах предоставления муниципальной услуги. </w:t>
      </w:r>
    </w:p>
    <w:p w:rsidR="00F544D1" w:rsidRPr="00F346E9" w:rsidRDefault="00BC62FB" w:rsidP="00BC62FB">
      <w:pPr>
        <w:tabs>
          <w:tab w:val="left" w:pos="540"/>
        </w:tabs>
        <w:ind w:firstLine="567"/>
        <w:jc w:val="both"/>
        <w:rPr>
          <w:sz w:val="26"/>
          <w:szCs w:val="26"/>
        </w:rPr>
      </w:pPr>
      <w:r w:rsidRPr="00F346E9">
        <w:rPr>
          <w:sz w:val="26"/>
          <w:szCs w:val="26"/>
        </w:rPr>
        <w:t xml:space="preserve">Обращения заявителей по электронной почте и их письменные запросы рассматриваются в администрации в порядке, предусмотренном Федеральным законом от 02 мая 2006 года № 59-ФЗ «О порядке рассмотрения обращений граждан Российской Федерации» и Федеральным законом от 09 февраля 2009 года № 8-ФЗ «Об обеспечении доступа к информации о деятельности государственных органов и органов местного самоуправления». </w:t>
      </w:r>
    </w:p>
    <w:p w:rsidR="00993D2F" w:rsidRPr="00F346E9" w:rsidRDefault="00BC62FB" w:rsidP="00993D2F">
      <w:pPr>
        <w:tabs>
          <w:tab w:val="left" w:pos="540"/>
        </w:tabs>
        <w:ind w:firstLine="567"/>
        <w:jc w:val="both"/>
        <w:rPr>
          <w:sz w:val="26"/>
          <w:szCs w:val="26"/>
        </w:rPr>
      </w:pPr>
      <w:r w:rsidRPr="00F346E9">
        <w:rPr>
          <w:sz w:val="26"/>
          <w:szCs w:val="26"/>
        </w:rPr>
        <w:t xml:space="preserve">8. На официальном сайте </w:t>
      </w:r>
      <w:r w:rsidR="005233FB" w:rsidRPr="00F346E9">
        <w:rPr>
          <w:sz w:val="26"/>
          <w:szCs w:val="26"/>
        </w:rPr>
        <w:t>администрации Каргопольского муниципального округа»</w:t>
      </w:r>
      <w:r w:rsidRPr="00F346E9">
        <w:rPr>
          <w:sz w:val="26"/>
          <w:szCs w:val="26"/>
        </w:rPr>
        <w:t xml:space="preserve"> в информационно</w:t>
      </w:r>
      <w:r w:rsidR="00F544D1" w:rsidRPr="00F346E9">
        <w:rPr>
          <w:sz w:val="26"/>
          <w:szCs w:val="26"/>
        </w:rPr>
        <w:t>-</w:t>
      </w:r>
      <w:r w:rsidRPr="00F346E9">
        <w:rPr>
          <w:sz w:val="26"/>
          <w:szCs w:val="26"/>
        </w:rPr>
        <w:t xml:space="preserve">телекоммуникационной сети «Интернет» размещается следующая информация: </w:t>
      </w:r>
    </w:p>
    <w:p w:rsidR="00993D2F" w:rsidRPr="00F346E9" w:rsidRDefault="00BC62FB" w:rsidP="00993D2F">
      <w:pPr>
        <w:pStyle w:val="af"/>
        <w:numPr>
          <w:ilvl w:val="0"/>
          <w:numId w:val="10"/>
        </w:numPr>
        <w:tabs>
          <w:tab w:val="left" w:pos="540"/>
        </w:tabs>
        <w:jc w:val="both"/>
        <w:rPr>
          <w:sz w:val="26"/>
          <w:szCs w:val="26"/>
        </w:rPr>
      </w:pPr>
      <w:r w:rsidRPr="00F346E9">
        <w:rPr>
          <w:sz w:val="26"/>
          <w:szCs w:val="26"/>
        </w:rPr>
        <w:t xml:space="preserve">текст настоящего административного регламента; </w:t>
      </w:r>
    </w:p>
    <w:p w:rsidR="00993D2F" w:rsidRPr="00F346E9" w:rsidRDefault="00BC62FB" w:rsidP="00993D2F">
      <w:pPr>
        <w:pStyle w:val="af"/>
        <w:numPr>
          <w:ilvl w:val="0"/>
          <w:numId w:val="10"/>
        </w:numPr>
        <w:tabs>
          <w:tab w:val="left" w:pos="540"/>
        </w:tabs>
        <w:jc w:val="both"/>
        <w:rPr>
          <w:sz w:val="26"/>
          <w:szCs w:val="26"/>
        </w:rPr>
      </w:pPr>
      <w:r w:rsidRPr="00F346E9">
        <w:rPr>
          <w:sz w:val="26"/>
          <w:szCs w:val="26"/>
        </w:rPr>
        <w:t xml:space="preserve">контактные данные администрации, указанные в пункте 7 настоящего административного регламента; </w:t>
      </w:r>
    </w:p>
    <w:p w:rsidR="00993D2F" w:rsidRPr="00F346E9" w:rsidRDefault="00BC62FB" w:rsidP="00993D2F">
      <w:pPr>
        <w:pStyle w:val="af"/>
        <w:numPr>
          <w:ilvl w:val="0"/>
          <w:numId w:val="10"/>
        </w:numPr>
        <w:tabs>
          <w:tab w:val="left" w:pos="540"/>
        </w:tabs>
        <w:jc w:val="both"/>
        <w:rPr>
          <w:sz w:val="26"/>
          <w:szCs w:val="26"/>
        </w:rPr>
      </w:pPr>
      <w:r w:rsidRPr="00F346E9">
        <w:rPr>
          <w:sz w:val="26"/>
          <w:szCs w:val="26"/>
        </w:rPr>
        <w:t xml:space="preserve">график работы администрации с заявителями в целях оказания содействия при подаче запросов заявителей в электронной форме; </w:t>
      </w:r>
    </w:p>
    <w:p w:rsidR="00993D2F" w:rsidRPr="00F346E9" w:rsidRDefault="00BC62FB" w:rsidP="00993D2F">
      <w:pPr>
        <w:pStyle w:val="af"/>
        <w:numPr>
          <w:ilvl w:val="0"/>
          <w:numId w:val="10"/>
        </w:numPr>
        <w:tabs>
          <w:tab w:val="left" w:pos="540"/>
        </w:tabs>
        <w:jc w:val="both"/>
        <w:rPr>
          <w:sz w:val="26"/>
          <w:szCs w:val="26"/>
        </w:rPr>
      </w:pPr>
      <w:r w:rsidRPr="00F346E9">
        <w:rPr>
          <w:sz w:val="26"/>
          <w:szCs w:val="26"/>
        </w:rPr>
        <w:t xml:space="preserve">график работы администрации с заявителями по иным вопросам их взаимодействия; образцы заполнения заявителями бланков документов; </w:t>
      </w:r>
    </w:p>
    <w:p w:rsidR="00993D2F" w:rsidRPr="00F346E9" w:rsidRDefault="00BC62FB" w:rsidP="00993D2F">
      <w:pPr>
        <w:pStyle w:val="af"/>
        <w:numPr>
          <w:ilvl w:val="0"/>
          <w:numId w:val="10"/>
        </w:numPr>
        <w:tabs>
          <w:tab w:val="left" w:pos="540"/>
        </w:tabs>
        <w:jc w:val="both"/>
        <w:rPr>
          <w:sz w:val="26"/>
          <w:szCs w:val="26"/>
        </w:rPr>
      </w:pPr>
      <w:r w:rsidRPr="00F346E9">
        <w:rPr>
          <w:sz w:val="26"/>
          <w:szCs w:val="26"/>
        </w:rPr>
        <w:t xml:space="preserve">информация о порядке обращения за получением результата муниципальной услуги в электронной форме, в том числе образцы заполнения заявителями интерактивных электронных форм документов на Архангельском региональном портале государственных и муниципальных услуг (функций) и Едином портале государственных и муниципальных услуг (функций); </w:t>
      </w:r>
    </w:p>
    <w:p w:rsidR="00993D2F" w:rsidRPr="00F346E9" w:rsidRDefault="00BC62FB" w:rsidP="00993D2F">
      <w:pPr>
        <w:pStyle w:val="af"/>
        <w:numPr>
          <w:ilvl w:val="0"/>
          <w:numId w:val="10"/>
        </w:numPr>
        <w:tabs>
          <w:tab w:val="left" w:pos="540"/>
        </w:tabs>
        <w:jc w:val="both"/>
        <w:rPr>
          <w:sz w:val="26"/>
          <w:szCs w:val="26"/>
        </w:rPr>
      </w:pPr>
      <w:r w:rsidRPr="00F346E9">
        <w:rPr>
          <w:sz w:val="26"/>
          <w:szCs w:val="26"/>
        </w:rPr>
        <w:t>порядок получения консультаций (справок) о предоставлении муниципальной услуги;</w:t>
      </w:r>
    </w:p>
    <w:p w:rsidR="00993D2F" w:rsidRPr="00F346E9" w:rsidRDefault="00BC62FB" w:rsidP="00993D2F">
      <w:pPr>
        <w:pStyle w:val="af"/>
        <w:numPr>
          <w:ilvl w:val="0"/>
          <w:numId w:val="10"/>
        </w:numPr>
        <w:tabs>
          <w:tab w:val="left" w:pos="540"/>
        </w:tabs>
        <w:jc w:val="both"/>
        <w:rPr>
          <w:sz w:val="26"/>
          <w:szCs w:val="26"/>
        </w:rPr>
      </w:pPr>
      <w:r w:rsidRPr="00F346E9">
        <w:rPr>
          <w:sz w:val="26"/>
          <w:szCs w:val="26"/>
        </w:rPr>
        <w:t xml:space="preserve">сведения о порядке досудебного (внесудебного) обжалования решений и действий (бездействия) должностных лиц администрации, муниципальных служащих, а также решений и действий (бездействия) многофункционального центра предоставления государственных и </w:t>
      </w:r>
      <w:r w:rsidRPr="00F346E9">
        <w:rPr>
          <w:sz w:val="26"/>
          <w:szCs w:val="26"/>
        </w:rPr>
        <w:lastRenderedPageBreak/>
        <w:t xml:space="preserve">муниципальных услуг и (или) привлекаемых им организаций, их работников. </w:t>
      </w:r>
    </w:p>
    <w:p w:rsidR="00993D2F" w:rsidRPr="00F346E9" w:rsidRDefault="00993D2F" w:rsidP="00993D2F">
      <w:pPr>
        <w:pStyle w:val="af"/>
        <w:tabs>
          <w:tab w:val="left" w:pos="540"/>
        </w:tabs>
        <w:ind w:left="1287"/>
        <w:jc w:val="both"/>
        <w:rPr>
          <w:sz w:val="26"/>
          <w:szCs w:val="26"/>
        </w:rPr>
      </w:pPr>
    </w:p>
    <w:p w:rsidR="00993D2F" w:rsidRPr="00F346E9" w:rsidRDefault="00BC62FB" w:rsidP="00993D2F">
      <w:pPr>
        <w:tabs>
          <w:tab w:val="left" w:pos="540"/>
        </w:tabs>
        <w:ind w:firstLine="567"/>
        <w:jc w:val="both"/>
        <w:rPr>
          <w:sz w:val="26"/>
          <w:szCs w:val="26"/>
        </w:rPr>
      </w:pPr>
      <w:r w:rsidRPr="00F346E9">
        <w:rPr>
          <w:sz w:val="26"/>
          <w:szCs w:val="26"/>
        </w:rPr>
        <w:t xml:space="preserve">На Архангельском региональном портале государственных и муниципальных услуг (функций) размещается: </w:t>
      </w:r>
    </w:p>
    <w:p w:rsidR="00993D2F" w:rsidRPr="00F346E9" w:rsidRDefault="00BC62FB" w:rsidP="00993D2F">
      <w:pPr>
        <w:pStyle w:val="af"/>
        <w:numPr>
          <w:ilvl w:val="0"/>
          <w:numId w:val="12"/>
        </w:numPr>
        <w:tabs>
          <w:tab w:val="left" w:pos="540"/>
        </w:tabs>
        <w:jc w:val="both"/>
        <w:rPr>
          <w:sz w:val="26"/>
          <w:szCs w:val="26"/>
        </w:rPr>
      </w:pPr>
      <w:r w:rsidRPr="00F346E9">
        <w:rPr>
          <w:sz w:val="26"/>
          <w:szCs w:val="26"/>
        </w:rPr>
        <w:t xml:space="preserve">информация, указанная в пункте 8 настоящего административного регламента; </w:t>
      </w:r>
    </w:p>
    <w:p w:rsidR="00993D2F" w:rsidRPr="00F346E9" w:rsidRDefault="00BC62FB" w:rsidP="00993D2F">
      <w:pPr>
        <w:pStyle w:val="af"/>
        <w:numPr>
          <w:ilvl w:val="0"/>
          <w:numId w:val="11"/>
        </w:numPr>
        <w:tabs>
          <w:tab w:val="left" w:pos="540"/>
        </w:tabs>
        <w:jc w:val="both"/>
        <w:rPr>
          <w:sz w:val="26"/>
          <w:szCs w:val="26"/>
        </w:rPr>
      </w:pPr>
      <w:r w:rsidRPr="00F346E9">
        <w:rPr>
          <w:sz w:val="26"/>
          <w:szCs w:val="26"/>
        </w:rPr>
        <w:t xml:space="preserve">информация, указанная в пункте 22 Положения о формировании и ведении Архангельского регионального реестра государственных и муниципальных услуг (функций) и Архангельского регионального портала государственных и муниципальных услуг (функций), утвержденного постановлением Правительства Архангельской области от 28 декабря 2010 года № 408-пп. </w:t>
      </w:r>
    </w:p>
    <w:p w:rsidR="00993D2F" w:rsidRPr="00F346E9" w:rsidRDefault="00BC62FB" w:rsidP="00993D2F">
      <w:pPr>
        <w:tabs>
          <w:tab w:val="left" w:pos="540"/>
        </w:tabs>
        <w:ind w:firstLine="567"/>
        <w:jc w:val="both"/>
        <w:rPr>
          <w:sz w:val="26"/>
          <w:szCs w:val="26"/>
        </w:rPr>
      </w:pPr>
      <w:r w:rsidRPr="00F346E9">
        <w:rPr>
          <w:sz w:val="26"/>
          <w:szCs w:val="26"/>
        </w:rPr>
        <w:t>9. В помещениях администрации (на информационных стендах) размещается информация, указанная в абзацах втором – седьмом пункта 8 настоящего административного регламента.</w:t>
      </w:r>
    </w:p>
    <w:p w:rsidR="00C93A26" w:rsidRPr="00F346E9" w:rsidRDefault="00BC62FB" w:rsidP="00993D2F">
      <w:pPr>
        <w:tabs>
          <w:tab w:val="left" w:pos="540"/>
        </w:tabs>
        <w:ind w:firstLine="567"/>
        <w:jc w:val="both"/>
        <w:rPr>
          <w:sz w:val="26"/>
          <w:szCs w:val="26"/>
        </w:rPr>
      </w:pPr>
      <w:r w:rsidRPr="00F346E9">
        <w:rPr>
          <w:sz w:val="26"/>
          <w:szCs w:val="26"/>
        </w:rPr>
        <w:t xml:space="preserve">10. В многофункциональном центре предоставления государственных и муниципальных услуг и (или) привлекаемых им организациях (далее – МФЦ) предоставляется информация, предусмотренная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года № 1376. </w:t>
      </w:r>
    </w:p>
    <w:p w:rsidR="004C2789" w:rsidRPr="00F346E9" w:rsidRDefault="004C2789" w:rsidP="00BC62FB">
      <w:pPr>
        <w:ind w:firstLine="567"/>
        <w:jc w:val="both"/>
        <w:rPr>
          <w:b/>
          <w:sz w:val="26"/>
          <w:szCs w:val="26"/>
        </w:rPr>
      </w:pPr>
    </w:p>
    <w:p w:rsidR="00C93A26" w:rsidRPr="00F346E9" w:rsidRDefault="00C93A26" w:rsidP="00E9398F">
      <w:pPr>
        <w:ind w:firstLine="567"/>
        <w:jc w:val="center"/>
        <w:rPr>
          <w:b/>
          <w:sz w:val="26"/>
          <w:szCs w:val="26"/>
        </w:rPr>
      </w:pPr>
      <w:r w:rsidRPr="00F346E9">
        <w:rPr>
          <w:b/>
          <w:sz w:val="26"/>
          <w:szCs w:val="26"/>
          <w:lang w:val="en-US"/>
        </w:rPr>
        <w:t>II</w:t>
      </w:r>
      <w:r w:rsidRPr="00F346E9">
        <w:rPr>
          <w:b/>
          <w:sz w:val="26"/>
          <w:szCs w:val="26"/>
        </w:rPr>
        <w:t>. Стандарт предоставления муниципальной услуги</w:t>
      </w:r>
    </w:p>
    <w:p w:rsidR="00C93A26" w:rsidRPr="00F346E9" w:rsidRDefault="00C93A26" w:rsidP="00E9398F">
      <w:pPr>
        <w:ind w:firstLine="567"/>
        <w:jc w:val="center"/>
        <w:rPr>
          <w:b/>
          <w:sz w:val="26"/>
          <w:szCs w:val="26"/>
        </w:rPr>
      </w:pPr>
    </w:p>
    <w:p w:rsidR="00C93A26" w:rsidRPr="00F346E9" w:rsidRDefault="00C93A26" w:rsidP="00E9398F">
      <w:pPr>
        <w:tabs>
          <w:tab w:val="left" w:pos="709"/>
          <w:tab w:val="left" w:pos="1260"/>
        </w:tabs>
        <w:ind w:firstLine="567"/>
        <w:jc w:val="both"/>
        <w:rPr>
          <w:sz w:val="26"/>
          <w:szCs w:val="26"/>
        </w:rPr>
      </w:pPr>
      <w:r w:rsidRPr="00F346E9">
        <w:rPr>
          <w:sz w:val="26"/>
          <w:szCs w:val="26"/>
        </w:rPr>
        <w:t>11.</w:t>
      </w:r>
      <w:r w:rsidRPr="00F346E9">
        <w:rPr>
          <w:sz w:val="26"/>
          <w:szCs w:val="26"/>
        </w:rPr>
        <w:tab/>
        <w:t xml:space="preserve">Полное наименование муниципальной услуги: </w:t>
      </w:r>
      <w:r w:rsidR="004C2789" w:rsidRPr="00F346E9">
        <w:rPr>
          <w:sz w:val="26"/>
          <w:szCs w:val="26"/>
        </w:rPr>
        <w:t>«О выдаче</w:t>
      </w:r>
      <w:r w:rsidRPr="00F346E9">
        <w:rPr>
          <w:sz w:val="26"/>
          <w:szCs w:val="26"/>
        </w:rPr>
        <w:t xml:space="preserve"> ордеров на проведение земляных работ</w:t>
      </w:r>
      <w:r w:rsidR="004C2789" w:rsidRPr="00F346E9">
        <w:rPr>
          <w:sz w:val="26"/>
          <w:szCs w:val="26"/>
        </w:rPr>
        <w:t xml:space="preserve"> на территории </w:t>
      </w:r>
      <w:r w:rsidR="005233FB" w:rsidRPr="00F346E9">
        <w:rPr>
          <w:sz w:val="26"/>
          <w:szCs w:val="26"/>
        </w:rPr>
        <w:t>Каргопольского муниципального округа</w:t>
      </w:r>
      <w:r w:rsidR="00F346E9" w:rsidRPr="00F346E9">
        <w:rPr>
          <w:sz w:val="26"/>
          <w:szCs w:val="26"/>
        </w:rPr>
        <w:t>»</w:t>
      </w:r>
      <w:r w:rsidR="005233FB" w:rsidRPr="00F346E9">
        <w:rPr>
          <w:sz w:val="26"/>
          <w:szCs w:val="26"/>
        </w:rPr>
        <w:t>.</w:t>
      </w:r>
    </w:p>
    <w:p w:rsidR="00C93A26" w:rsidRPr="00F346E9" w:rsidRDefault="00C93A26" w:rsidP="004C2789">
      <w:pPr>
        <w:tabs>
          <w:tab w:val="left" w:pos="709"/>
        </w:tabs>
        <w:ind w:firstLine="567"/>
        <w:jc w:val="both"/>
        <w:rPr>
          <w:sz w:val="26"/>
          <w:szCs w:val="26"/>
        </w:rPr>
      </w:pPr>
      <w:r w:rsidRPr="00F346E9">
        <w:rPr>
          <w:sz w:val="26"/>
          <w:szCs w:val="26"/>
        </w:rPr>
        <w:t>12.</w:t>
      </w:r>
      <w:r w:rsidRPr="00F346E9">
        <w:rPr>
          <w:sz w:val="26"/>
          <w:szCs w:val="26"/>
        </w:rPr>
        <w:tab/>
        <w:t xml:space="preserve">Муниципальная услуга предоставляется </w:t>
      </w:r>
      <w:r w:rsidRPr="00F346E9">
        <w:rPr>
          <w:bCs/>
          <w:sz w:val="26"/>
          <w:szCs w:val="26"/>
        </w:rPr>
        <w:t xml:space="preserve">администрацией </w:t>
      </w:r>
      <w:r w:rsidR="005233FB" w:rsidRPr="00F346E9">
        <w:rPr>
          <w:bCs/>
          <w:sz w:val="26"/>
          <w:szCs w:val="26"/>
        </w:rPr>
        <w:t>Каргопольского муниципального округа.</w:t>
      </w:r>
    </w:p>
    <w:p w:rsidR="00C93A26" w:rsidRPr="00F346E9" w:rsidRDefault="00C93A26" w:rsidP="005233FB">
      <w:pPr>
        <w:tabs>
          <w:tab w:val="left" w:pos="709"/>
          <w:tab w:val="left" w:pos="1080"/>
        </w:tabs>
        <w:ind w:firstLine="567"/>
        <w:jc w:val="both"/>
        <w:rPr>
          <w:sz w:val="26"/>
          <w:szCs w:val="26"/>
        </w:rPr>
      </w:pPr>
      <w:r w:rsidRPr="00F346E9">
        <w:rPr>
          <w:sz w:val="26"/>
          <w:szCs w:val="26"/>
        </w:rPr>
        <w:t>13.</w:t>
      </w:r>
      <w:r w:rsidRPr="00F346E9">
        <w:rPr>
          <w:sz w:val="26"/>
          <w:szCs w:val="26"/>
        </w:rPr>
        <w:tab/>
      </w:r>
      <w:r w:rsidR="005233FB" w:rsidRPr="00F346E9">
        <w:rPr>
          <w:sz w:val="26"/>
          <w:szCs w:val="26"/>
        </w:rPr>
        <w:t>Предоставление муниципальной услуги осуществляется в соответствии с нормативными правовыми актами, перечень которых подлежит размещению на Архангельском региональном портале государственных и муниципальных услуг (функций) и официальном сайте администрации в информационно-телекоммуникационной сети «Интернет».</w:t>
      </w:r>
    </w:p>
    <w:p w:rsidR="005233FB" w:rsidRPr="00F346E9" w:rsidRDefault="005233FB" w:rsidP="00E9398F">
      <w:pPr>
        <w:ind w:firstLine="567"/>
        <w:jc w:val="center"/>
        <w:rPr>
          <w:b/>
          <w:sz w:val="26"/>
          <w:szCs w:val="26"/>
        </w:rPr>
      </w:pPr>
    </w:p>
    <w:p w:rsidR="00C93A26" w:rsidRPr="00F346E9" w:rsidRDefault="00C93A26" w:rsidP="00E9398F">
      <w:pPr>
        <w:ind w:firstLine="567"/>
        <w:jc w:val="center"/>
        <w:rPr>
          <w:b/>
          <w:sz w:val="26"/>
          <w:szCs w:val="26"/>
        </w:rPr>
      </w:pPr>
      <w:r w:rsidRPr="00F346E9">
        <w:rPr>
          <w:b/>
          <w:sz w:val="26"/>
          <w:szCs w:val="26"/>
        </w:rPr>
        <w:t>2.1. Перечень документов, необходимых для предоставления муниципальной услуги</w:t>
      </w:r>
    </w:p>
    <w:p w:rsidR="00C93A26" w:rsidRPr="00F346E9" w:rsidRDefault="00C93A26" w:rsidP="00E9398F">
      <w:pPr>
        <w:ind w:firstLine="567"/>
        <w:jc w:val="center"/>
        <w:rPr>
          <w:b/>
          <w:sz w:val="26"/>
          <w:szCs w:val="26"/>
        </w:rPr>
      </w:pPr>
    </w:p>
    <w:p w:rsidR="00C93A26" w:rsidRPr="00F346E9" w:rsidRDefault="00C93A26" w:rsidP="00E9398F">
      <w:pPr>
        <w:tabs>
          <w:tab w:val="left" w:pos="709"/>
        </w:tabs>
        <w:ind w:firstLine="567"/>
        <w:jc w:val="both"/>
        <w:rPr>
          <w:b/>
          <w:sz w:val="26"/>
          <w:szCs w:val="26"/>
        </w:rPr>
      </w:pPr>
      <w:r w:rsidRPr="00F346E9">
        <w:rPr>
          <w:sz w:val="26"/>
          <w:szCs w:val="26"/>
        </w:rPr>
        <w:t>14.</w:t>
      </w:r>
      <w:r w:rsidRPr="00F346E9">
        <w:rPr>
          <w:sz w:val="26"/>
          <w:szCs w:val="26"/>
        </w:rPr>
        <w:tab/>
        <w:t>Для предоставления муниципальной услуги заявитель представляет  в орган заявление (запрос), которое должно содержать фамилию, имя, отчество (последнее при наличии), почтовый адрес, по которому должен быть направлен ответ, адрес электронной почты (если ответ должен быть направлен в форме электронного документа).</w:t>
      </w:r>
    </w:p>
    <w:p w:rsidR="00C93A26" w:rsidRPr="00F346E9" w:rsidRDefault="00C93A26" w:rsidP="00E9398F">
      <w:pPr>
        <w:tabs>
          <w:tab w:val="left" w:pos="709"/>
        </w:tabs>
        <w:ind w:firstLine="567"/>
        <w:jc w:val="both"/>
        <w:rPr>
          <w:sz w:val="26"/>
          <w:szCs w:val="26"/>
        </w:rPr>
      </w:pPr>
      <w:r w:rsidRPr="00F346E9">
        <w:rPr>
          <w:sz w:val="26"/>
          <w:szCs w:val="26"/>
        </w:rPr>
        <w:t>15.</w:t>
      </w:r>
      <w:r w:rsidRPr="00F346E9">
        <w:rPr>
          <w:sz w:val="26"/>
          <w:szCs w:val="26"/>
        </w:rPr>
        <w:tab/>
        <w:t>Документ, предусмотренный пунктом 14 настоящего административного регламента, составляется по форме в соответствии с приложением 2 к настоящему административному регламенту.</w:t>
      </w:r>
    </w:p>
    <w:p w:rsidR="00C93A26" w:rsidRPr="00F346E9" w:rsidRDefault="00C93A26" w:rsidP="00E9398F">
      <w:pPr>
        <w:tabs>
          <w:tab w:val="left" w:pos="709"/>
        </w:tabs>
        <w:ind w:firstLine="567"/>
        <w:jc w:val="both"/>
        <w:rPr>
          <w:sz w:val="26"/>
          <w:szCs w:val="26"/>
        </w:rPr>
      </w:pPr>
      <w:r w:rsidRPr="00F346E9">
        <w:rPr>
          <w:sz w:val="26"/>
          <w:szCs w:val="26"/>
        </w:rPr>
        <w:t>К заявлению прилагаются следующие документы:</w:t>
      </w:r>
    </w:p>
    <w:p w:rsidR="00C93A26" w:rsidRPr="00F346E9" w:rsidRDefault="00C93A26" w:rsidP="00E9398F">
      <w:pPr>
        <w:tabs>
          <w:tab w:val="left" w:pos="540"/>
          <w:tab w:val="left" w:pos="709"/>
        </w:tabs>
        <w:ind w:firstLine="567"/>
        <w:jc w:val="both"/>
        <w:rPr>
          <w:sz w:val="26"/>
          <w:szCs w:val="26"/>
        </w:rPr>
      </w:pPr>
      <w:r w:rsidRPr="00F346E9">
        <w:rPr>
          <w:sz w:val="26"/>
          <w:szCs w:val="26"/>
        </w:rPr>
        <w:lastRenderedPageBreak/>
        <w:t>-</w:t>
      </w:r>
      <w:r w:rsidRPr="00F346E9">
        <w:rPr>
          <w:sz w:val="26"/>
          <w:szCs w:val="26"/>
        </w:rPr>
        <w:tab/>
        <w:t>рабочий проект (рабочие чертежи) или плановый материал или сводный план сетей, согласованный с заинтересованными, контролирующими организациями (службами) и с организациями, эксплуатирующими линейные объекты (электропроводы, линии связи, трубопроводы, автомобильные дороги и иные сооружения), находящиеся в пределах границ земельного участка, на котором планируется производство земляных работ на территории муниципального образования;</w:t>
      </w:r>
    </w:p>
    <w:p w:rsidR="00C93A26" w:rsidRPr="00F346E9" w:rsidRDefault="00C93A26" w:rsidP="00E9398F">
      <w:pPr>
        <w:tabs>
          <w:tab w:val="left" w:pos="540"/>
          <w:tab w:val="left" w:pos="709"/>
        </w:tabs>
        <w:ind w:firstLine="567"/>
        <w:jc w:val="both"/>
        <w:rPr>
          <w:sz w:val="26"/>
          <w:szCs w:val="26"/>
        </w:rPr>
      </w:pPr>
      <w:r w:rsidRPr="00F346E9">
        <w:rPr>
          <w:sz w:val="26"/>
          <w:szCs w:val="26"/>
        </w:rPr>
        <w:t>-</w:t>
      </w:r>
      <w:r w:rsidRPr="00F346E9">
        <w:rPr>
          <w:sz w:val="26"/>
          <w:szCs w:val="26"/>
        </w:rPr>
        <w:tab/>
        <w:t>сведения об извещении собственников (владельцев, пользователей) земельных участков, используемых для проведения аварийных и ремонтно-восстановительных работ);</w:t>
      </w:r>
    </w:p>
    <w:p w:rsidR="00C93A26" w:rsidRPr="00F346E9" w:rsidRDefault="00C93A26" w:rsidP="00E9398F">
      <w:pPr>
        <w:tabs>
          <w:tab w:val="left" w:pos="540"/>
          <w:tab w:val="left" w:pos="709"/>
        </w:tabs>
        <w:ind w:firstLine="567"/>
        <w:jc w:val="both"/>
        <w:rPr>
          <w:sz w:val="26"/>
          <w:szCs w:val="26"/>
        </w:rPr>
      </w:pPr>
      <w:r w:rsidRPr="00F346E9">
        <w:rPr>
          <w:sz w:val="26"/>
          <w:szCs w:val="26"/>
        </w:rPr>
        <w:t>-</w:t>
      </w:r>
      <w:r w:rsidRPr="00F346E9">
        <w:rPr>
          <w:sz w:val="26"/>
          <w:szCs w:val="26"/>
        </w:rPr>
        <w:tab/>
        <w:t>гарантийные обязательства по восстановлению нарушенного благоустройства территории при производстве земляных работ;</w:t>
      </w:r>
    </w:p>
    <w:p w:rsidR="00C93A26" w:rsidRPr="00F346E9" w:rsidRDefault="00C93A26" w:rsidP="00E9398F">
      <w:pPr>
        <w:tabs>
          <w:tab w:val="left" w:pos="540"/>
          <w:tab w:val="left" w:pos="709"/>
        </w:tabs>
        <w:ind w:firstLine="567"/>
        <w:jc w:val="both"/>
        <w:rPr>
          <w:sz w:val="26"/>
          <w:szCs w:val="26"/>
        </w:rPr>
      </w:pPr>
      <w:r w:rsidRPr="00F346E9">
        <w:rPr>
          <w:sz w:val="26"/>
          <w:szCs w:val="26"/>
        </w:rPr>
        <w:t>-</w:t>
      </w:r>
      <w:r w:rsidRPr="00F346E9">
        <w:rPr>
          <w:sz w:val="26"/>
          <w:szCs w:val="26"/>
        </w:rPr>
        <w:tab/>
        <w:t>разрешение на свод зеленых насаждений – при  наличии зеленых насаждений в зоне проведения земляных работ;</w:t>
      </w:r>
    </w:p>
    <w:p w:rsidR="00C93A26" w:rsidRPr="00F346E9" w:rsidRDefault="00C93A26" w:rsidP="00E9398F">
      <w:pPr>
        <w:tabs>
          <w:tab w:val="left" w:pos="540"/>
          <w:tab w:val="left" w:pos="709"/>
        </w:tabs>
        <w:ind w:firstLine="567"/>
        <w:jc w:val="both"/>
        <w:rPr>
          <w:sz w:val="26"/>
          <w:szCs w:val="26"/>
        </w:rPr>
      </w:pPr>
      <w:r w:rsidRPr="00F346E9">
        <w:rPr>
          <w:sz w:val="26"/>
          <w:szCs w:val="26"/>
        </w:rPr>
        <w:t>-</w:t>
      </w:r>
      <w:r w:rsidRPr="00F346E9">
        <w:rPr>
          <w:sz w:val="26"/>
          <w:szCs w:val="26"/>
        </w:rPr>
        <w:tab/>
        <w:t>согласованные  с ГИБДД ОМВД России схемы организации движения автотранспорта и пешеходов, установка дорожных знаков и ограждений (в случае, если при производстве земляных работ будут созданы помехи движению автомобильного транспорта и пешеходов);</w:t>
      </w:r>
    </w:p>
    <w:p w:rsidR="00C93A26" w:rsidRPr="00F346E9" w:rsidRDefault="00C93A26" w:rsidP="00E9398F">
      <w:pPr>
        <w:numPr>
          <w:ins w:id="1" w:author="Unknown" w:date="2012-06-15T12:24:00Z"/>
        </w:numPr>
        <w:tabs>
          <w:tab w:val="left" w:pos="540"/>
          <w:tab w:val="left" w:pos="709"/>
        </w:tabs>
        <w:ind w:firstLine="567"/>
        <w:jc w:val="both"/>
        <w:rPr>
          <w:sz w:val="26"/>
          <w:szCs w:val="26"/>
        </w:rPr>
      </w:pPr>
      <w:r w:rsidRPr="00F346E9">
        <w:rPr>
          <w:sz w:val="26"/>
          <w:szCs w:val="26"/>
        </w:rPr>
        <w:t>- календарный график производства земляных работ, предусматривающий конкретные виды работ и сроки их выполнения (при необходимости).</w:t>
      </w:r>
    </w:p>
    <w:p w:rsidR="00C93A26" w:rsidRPr="00F346E9" w:rsidRDefault="00C93A26" w:rsidP="00E9398F">
      <w:pPr>
        <w:tabs>
          <w:tab w:val="left" w:pos="540"/>
          <w:tab w:val="left" w:pos="709"/>
        </w:tabs>
        <w:ind w:firstLine="567"/>
        <w:jc w:val="both"/>
        <w:rPr>
          <w:sz w:val="26"/>
          <w:szCs w:val="26"/>
        </w:rPr>
      </w:pPr>
      <w:r w:rsidRPr="00F346E9">
        <w:rPr>
          <w:sz w:val="26"/>
          <w:szCs w:val="26"/>
        </w:rPr>
        <w:tab/>
        <w:t>Для продления срока действия ордера:</w:t>
      </w:r>
    </w:p>
    <w:p w:rsidR="00C93A26" w:rsidRPr="00F346E9" w:rsidRDefault="00C93A26" w:rsidP="00E9398F">
      <w:pPr>
        <w:tabs>
          <w:tab w:val="left" w:pos="540"/>
          <w:tab w:val="left" w:pos="709"/>
        </w:tabs>
        <w:ind w:firstLine="567"/>
        <w:jc w:val="both"/>
        <w:rPr>
          <w:sz w:val="26"/>
          <w:szCs w:val="26"/>
        </w:rPr>
      </w:pPr>
      <w:r w:rsidRPr="00F346E9">
        <w:rPr>
          <w:sz w:val="26"/>
          <w:szCs w:val="26"/>
        </w:rPr>
        <w:t xml:space="preserve">- </w:t>
      </w:r>
      <w:r w:rsidRPr="00F346E9">
        <w:rPr>
          <w:sz w:val="26"/>
          <w:szCs w:val="26"/>
        </w:rPr>
        <w:tab/>
        <w:t>заявление в письменной форме с указанием причин изменения срока проведения работ (приложение 3 к настоящему административному регламенту);</w:t>
      </w:r>
    </w:p>
    <w:p w:rsidR="00C93A26" w:rsidRPr="00F346E9" w:rsidRDefault="00C93A26" w:rsidP="00E9398F">
      <w:pPr>
        <w:tabs>
          <w:tab w:val="left" w:pos="540"/>
          <w:tab w:val="left" w:pos="709"/>
        </w:tabs>
        <w:ind w:firstLine="567"/>
        <w:jc w:val="both"/>
        <w:rPr>
          <w:sz w:val="26"/>
          <w:szCs w:val="26"/>
        </w:rPr>
      </w:pPr>
      <w:r w:rsidRPr="00F346E9">
        <w:rPr>
          <w:sz w:val="26"/>
          <w:szCs w:val="26"/>
        </w:rPr>
        <w:t>-</w:t>
      </w:r>
      <w:r w:rsidRPr="00F346E9">
        <w:rPr>
          <w:sz w:val="26"/>
          <w:szCs w:val="26"/>
        </w:rPr>
        <w:tab/>
        <w:t>оригинал ордера.</w:t>
      </w:r>
    </w:p>
    <w:p w:rsidR="007161C4" w:rsidRPr="00F346E9" w:rsidRDefault="00C93A26" w:rsidP="007161C4">
      <w:pPr>
        <w:pStyle w:val="1111"/>
        <w:numPr>
          <w:ilvl w:val="0"/>
          <w:numId w:val="0"/>
        </w:numPr>
        <w:tabs>
          <w:tab w:val="left" w:pos="709"/>
        </w:tabs>
        <w:spacing w:line="240" w:lineRule="auto"/>
        <w:ind w:firstLine="567"/>
        <w:rPr>
          <w:sz w:val="26"/>
          <w:szCs w:val="26"/>
        </w:rPr>
      </w:pPr>
      <w:r w:rsidRPr="00F346E9">
        <w:rPr>
          <w:sz w:val="26"/>
          <w:szCs w:val="26"/>
        </w:rPr>
        <w:t>16.</w:t>
      </w:r>
      <w:r w:rsidRPr="00F346E9">
        <w:rPr>
          <w:sz w:val="26"/>
          <w:szCs w:val="26"/>
        </w:rPr>
        <w:tab/>
      </w:r>
      <w:r w:rsidR="007161C4" w:rsidRPr="00F346E9">
        <w:rPr>
          <w:sz w:val="26"/>
          <w:szCs w:val="26"/>
        </w:rPr>
        <w:t xml:space="preserve">Документы, предусмотренные настоящим подразделом, представляются одним из следующих способов: </w:t>
      </w:r>
    </w:p>
    <w:p w:rsidR="007161C4" w:rsidRPr="00F346E9" w:rsidRDefault="007161C4" w:rsidP="007161C4">
      <w:pPr>
        <w:pStyle w:val="1111"/>
        <w:numPr>
          <w:ilvl w:val="0"/>
          <w:numId w:val="11"/>
        </w:numPr>
        <w:tabs>
          <w:tab w:val="left" w:pos="709"/>
        </w:tabs>
        <w:spacing w:line="240" w:lineRule="auto"/>
        <w:rPr>
          <w:sz w:val="26"/>
          <w:szCs w:val="26"/>
        </w:rPr>
      </w:pPr>
      <w:r w:rsidRPr="00F346E9">
        <w:rPr>
          <w:sz w:val="26"/>
          <w:szCs w:val="26"/>
        </w:rPr>
        <w:t xml:space="preserve">подаются заявителем лично в администрацию, МФЦ; </w:t>
      </w:r>
    </w:p>
    <w:p w:rsidR="007161C4" w:rsidRPr="00F346E9" w:rsidRDefault="007161C4" w:rsidP="007161C4">
      <w:pPr>
        <w:pStyle w:val="1111"/>
        <w:numPr>
          <w:ilvl w:val="0"/>
          <w:numId w:val="11"/>
        </w:numPr>
        <w:tabs>
          <w:tab w:val="left" w:pos="709"/>
        </w:tabs>
        <w:spacing w:line="240" w:lineRule="auto"/>
        <w:rPr>
          <w:sz w:val="26"/>
          <w:szCs w:val="26"/>
        </w:rPr>
      </w:pPr>
      <w:r w:rsidRPr="00F346E9">
        <w:rPr>
          <w:sz w:val="26"/>
          <w:szCs w:val="26"/>
        </w:rPr>
        <w:t>направляются заказным почтовым отправлением [заказным почтовым отправлением, заказным почтовым отправлением с описью вложения и др.] в администрацию;</w:t>
      </w:r>
    </w:p>
    <w:p w:rsidR="007161C4" w:rsidRPr="00F346E9" w:rsidRDefault="007161C4" w:rsidP="007161C4">
      <w:pPr>
        <w:pStyle w:val="1111"/>
        <w:numPr>
          <w:ilvl w:val="0"/>
          <w:numId w:val="11"/>
        </w:numPr>
        <w:tabs>
          <w:tab w:val="left" w:pos="709"/>
        </w:tabs>
        <w:spacing w:line="240" w:lineRule="auto"/>
        <w:rPr>
          <w:sz w:val="26"/>
          <w:szCs w:val="26"/>
        </w:rPr>
      </w:pPr>
      <w:r w:rsidRPr="00F346E9">
        <w:rPr>
          <w:sz w:val="26"/>
          <w:szCs w:val="26"/>
        </w:rPr>
        <w:t xml:space="preserve">направляются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Формирование запроса заявителя, являющегося физическим лицом, в электронной форме осуществляется посредством заполнения электронной формы запроса на Архангельском региональном портале государственных и муниципальных услуг (функций) или Едином портале государственных и муниципальных услуг (функций) без необходимости дополнительной подачи запроса заявителя в какой-либо иной форме. Запрос заявителя, являющегося юридическим лицом, подписывается электронной подписью, определяемой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года № 634. </w:t>
      </w:r>
    </w:p>
    <w:p w:rsidR="00C93A26" w:rsidRPr="00F346E9" w:rsidRDefault="007161C4" w:rsidP="007161C4">
      <w:pPr>
        <w:pStyle w:val="1111"/>
        <w:numPr>
          <w:ilvl w:val="0"/>
          <w:numId w:val="0"/>
        </w:numPr>
        <w:tabs>
          <w:tab w:val="left" w:pos="709"/>
        </w:tabs>
        <w:spacing w:line="240" w:lineRule="auto"/>
        <w:ind w:firstLine="709"/>
        <w:rPr>
          <w:sz w:val="26"/>
          <w:szCs w:val="26"/>
        </w:rPr>
      </w:pPr>
      <w:r w:rsidRPr="00F346E9">
        <w:rPr>
          <w:sz w:val="26"/>
          <w:szCs w:val="26"/>
        </w:rPr>
        <w:t xml:space="preserve">Документы, предусмотренные настоящим подразделом, могут быть представлены в составе запроса заявителя о предоставлении нескольких государственных и (или) муниципальных услуг (комплексного запроса) в </w:t>
      </w:r>
      <w:r w:rsidRPr="00F346E9">
        <w:rPr>
          <w:sz w:val="26"/>
          <w:szCs w:val="26"/>
        </w:rPr>
        <w:lastRenderedPageBreak/>
        <w:t xml:space="preserve">соответствии с правилами, предусмотренными статьей 15.1 Федерального закона от 27 июля 2010 года № 210-ФЗ «Об организации предоставления государственных и муниципальных услуг». Комплексные запросы в части, касающейся муниципальной услуги, рассматриваются в порядке, предусмотренном настоящим административным регламентом для рассмотрения запросов заявителя. </w:t>
      </w:r>
    </w:p>
    <w:p w:rsidR="00F346E9" w:rsidRPr="00F346E9" w:rsidRDefault="00F346E9" w:rsidP="007161C4">
      <w:pPr>
        <w:pStyle w:val="1111"/>
        <w:numPr>
          <w:ilvl w:val="0"/>
          <w:numId w:val="0"/>
        </w:numPr>
        <w:tabs>
          <w:tab w:val="left" w:pos="709"/>
        </w:tabs>
        <w:spacing w:line="240" w:lineRule="auto"/>
        <w:ind w:firstLine="567"/>
        <w:rPr>
          <w:b/>
          <w:sz w:val="26"/>
          <w:szCs w:val="26"/>
        </w:rPr>
      </w:pPr>
    </w:p>
    <w:p w:rsidR="00C93A26" w:rsidRPr="00F346E9" w:rsidRDefault="00C93A26" w:rsidP="00E9398F">
      <w:pPr>
        <w:ind w:firstLine="567"/>
        <w:jc w:val="center"/>
        <w:rPr>
          <w:b/>
          <w:sz w:val="26"/>
          <w:szCs w:val="26"/>
        </w:rPr>
      </w:pPr>
      <w:r w:rsidRPr="00F346E9">
        <w:rPr>
          <w:b/>
          <w:sz w:val="26"/>
          <w:szCs w:val="26"/>
        </w:rPr>
        <w:t>2.2.</w:t>
      </w:r>
      <w:r w:rsidRPr="00F346E9">
        <w:rPr>
          <w:b/>
          <w:sz w:val="26"/>
          <w:szCs w:val="26"/>
        </w:rPr>
        <w:tab/>
        <w:t>Основания для отказа в приеме документов, необходимых для предоставления муниципальной услуги</w:t>
      </w:r>
    </w:p>
    <w:p w:rsidR="00C93A26" w:rsidRPr="00F346E9" w:rsidRDefault="00C93A26" w:rsidP="00E9398F">
      <w:pPr>
        <w:ind w:firstLine="567"/>
        <w:jc w:val="center"/>
        <w:rPr>
          <w:b/>
          <w:sz w:val="26"/>
          <w:szCs w:val="26"/>
        </w:rPr>
      </w:pPr>
    </w:p>
    <w:p w:rsidR="00C93A26" w:rsidRPr="00F346E9" w:rsidRDefault="00C93A26" w:rsidP="00E9398F">
      <w:pPr>
        <w:tabs>
          <w:tab w:val="left" w:pos="709"/>
          <w:tab w:val="left" w:pos="1080"/>
        </w:tabs>
        <w:ind w:firstLine="567"/>
        <w:jc w:val="both"/>
        <w:rPr>
          <w:sz w:val="26"/>
          <w:szCs w:val="26"/>
        </w:rPr>
      </w:pPr>
      <w:r w:rsidRPr="00F346E9">
        <w:rPr>
          <w:sz w:val="26"/>
          <w:szCs w:val="26"/>
        </w:rPr>
        <w:t>17.</w:t>
      </w:r>
      <w:r w:rsidRPr="00F346E9">
        <w:rPr>
          <w:sz w:val="26"/>
          <w:szCs w:val="26"/>
        </w:rPr>
        <w:tab/>
        <w:t>Основанием для отказа в приеме документов, необходимых для предоставления муниципальной услуги, является:</w:t>
      </w:r>
    </w:p>
    <w:p w:rsidR="00C93A26" w:rsidRPr="00F346E9" w:rsidRDefault="00C93A26" w:rsidP="00D47496">
      <w:pPr>
        <w:ind w:firstLine="567"/>
        <w:jc w:val="both"/>
        <w:rPr>
          <w:sz w:val="26"/>
          <w:szCs w:val="26"/>
        </w:rPr>
      </w:pPr>
      <w:r w:rsidRPr="00F346E9">
        <w:rPr>
          <w:sz w:val="26"/>
          <w:szCs w:val="26"/>
        </w:rPr>
        <w:t>1) отсутствие в запросе фамилии гражданина, написавшего запрос, и почтового адреса, по которому должен быть направлен ответ;</w:t>
      </w:r>
    </w:p>
    <w:p w:rsidR="00C93A26" w:rsidRPr="00F346E9" w:rsidRDefault="00C93A26" w:rsidP="00D47496">
      <w:pPr>
        <w:ind w:firstLine="567"/>
        <w:jc w:val="both"/>
        <w:rPr>
          <w:sz w:val="26"/>
          <w:szCs w:val="26"/>
        </w:rPr>
      </w:pPr>
      <w:r w:rsidRPr="00F346E9">
        <w:rPr>
          <w:sz w:val="26"/>
          <w:szCs w:val="26"/>
        </w:rPr>
        <w:t>2) текст запроса не поддается прочтению;</w:t>
      </w:r>
    </w:p>
    <w:p w:rsidR="00C93A26" w:rsidRPr="00F346E9" w:rsidRDefault="00C93A26" w:rsidP="00D47496">
      <w:pPr>
        <w:ind w:firstLine="567"/>
        <w:jc w:val="both"/>
        <w:rPr>
          <w:sz w:val="26"/>
          <w:szCs w:val="26"/>
        </w:rPr>
      </w:pPr>
      <w:r w:rsidRPr="00F346E9">
        <w:rPr>
          <w:sz w:val="26"/>
          <w:szCs w:val="26"/>
        </w:rPr>
        <w:t>3) наличие серьёзных повреждений в документах, не позволяющих однозначно истолковать их содержание.</w:t>
      </w:r>
    </w:p>
    <w:p w:rsidR="00C93A26" w:rsidRPr="00F346E9" w:rsidRDefault="00C93A26" w:rsidP="00E9398F">
      <w:pPr>
        <w:tabs>
          <w:tab w:val="left" w:pos="540"/>
        </w:tabs>
        <w:ind w:firstLine="567"/>
        <w:jc w:val="both"/>
        <w:rPr>
          <w:sz w:val="26"/>
          <w:szCs w:val="26"/>
        </w:rPr>
      </w:pPr>
    </w:p>
    <w:p w:rsidR="00C93A26" w:rsidRPr="00F346E9" w:rsidRDefault="00C93A26" w:rsidP="00E9398F">
      <w:pPr>
        <w:ind w:firstLine="567"/>
        <w:jc w:val="center"/>
        <w:rPr>
          <w:b/>
          <w:sz w:val="26"/>
          <w:szCs w:val="26"/>
        </w:rPr>
      </w:pPr>
      <w:r w:rsidRPr="00F346E9">
        <w:rPr>
          <w:b/>
          <w:sz w:val="26"/>
          <w:szCs w:val="26"/>
        </w:rPr>
        <w:t>2.3.</w:t>
      </w:r>
      <w:r w:rsidRPr="00F346E9">
        <w:rPr>
          <w:b/>
          <w:sz w:val="26"/>
          <w:szCs w:val="26"/>
        </w:rPr>
        <w:tab/>
        <w:t>Сроки при предоставлении муниципальной услуги</w:t>
      </w:r>
    </w:p>
    <w:p w:rsidR="00C93A26" w:rsidRPr="00F346E9" w:rsidRDefault="00C93A26" w:rsidP="00E9398F">
      <w:pPr>
        <w:ind w:firstLine="567"/>
        <w:jc w:val="center"/>
        <w:rPr>
          <w:b/>
          <w:sz w:val="26"/>
          <w:szCs w:val="26"/>
        </w:rPr>
      </w:pPr>
    </w:p>
    <w:p w:rsidR="00C93A26" w:rsidRPr="00F346E9" w:rsidRDefault="00C93A26" w:rsidP="00E9398F">
      <w:pPr>
        <w:tabs>
          <w:tab w:val="left" w:pos="709"/>
          <w:tab w:val="left" w:pos="1080"/>
        </w:tabs>
        <w:ind w:firstLine="567"/>
        <w:jc w:val="both"/>
        <w:rPr>
          <w:sz w:val="26"/>
          <w:szCs w:val="26"/>
        </w:rPr>
      </w:pPr>
      <w:r w:rsidRPr="00F346E9">
        <w:rPr>
          <w:sz w:val="26"/>
          <w:szCs w:val="26"/>
        </w:rPr>
        <w:t>18.</w:t>
      </w:r>
      <w:r w:rsidRPr="00F346E9">
        <w:rPr>
          <w:sz w:val="26"/>
          <w:szCs w:val="26"/>
        </w:rPr>
        <w:tab/>
        <w:t>Сроки выполнения отдельных административных процедур и действий:</w:t>
      </w:r>
    </w:p>
    <w:p w:rsidR="00C93A26" w:rsidRPr="00F346E9" w:rsidRDefault="00C93A26" w:rsidP="00E9398F">
      <w:pPr>
        <w:tabs>
          <w:tab w:val="left" w:pos="709"/>
        </w:tabs>
        <w:ind w:firstLine="567"/>
        <w:jc w:val="both"/>
        <w:rPr>
          <w:sz w:val="26"/>
          <w:szCs w:val="26"/>
        </w:rPr>
      </w:pPr>
      <w:r w:rsidRPr="00F346E9">
        <w:rPr>
          <w:sz w:val="26"/>
          <w:szCs w:val="26"/>
        </w:rPr>
        <w:t xml:space="preserve">1) регистрация запроса заявителя о предоставлении муниципальной услуги </w:t>
      </w:r>
      <w:r w:rsidR="004C2789" w:rsidRPr="00F346E9">
        <w:rPr>
          <w:sz w:val="26"/>
          <w:szCs w:val="26"/>
        </w:rPr>
        <w:t>до 3 календарных дней со дня</w:t>
      </w:r>
      <w:r w:rsidRPr="00F346E9">
        <w:rPr>
          <w:sz w:val="26"/>
          <w:szCs w:val="26"/>
        </w:rPr>
        <w:t xml:space="preserve"> поступления заявления; </w:t>
      </w:r>
    </w:p>
    <w:p w:rsidR="00C93A26" w:rsidRPr="00F346E9" w:rsidRDefault="00C93A26" w:rsidP="00E9398F">
      <w:pPr>
        <w:tabs>
          <w:tab w:val="left" w:pos="709"/>
        </w:tabs>
        <w:ind w:firstLine="567"/>
        <w:jc w:val="both"/>
        <w:rPr>
          <w:sz w:val="26"/>
          <w:szCs w:val="26"/>
        </w:rPr>
      </w:pPr>
      <w:r w:rsidRPr="00F346E9">
        <w:rPr>
          <w:sz w:val="26"/>
          <w:szCs w:val="26"/>
        </w:rPr>
        <w:t xml:space="preserve">2) рассмотрение заявления, принятие решения по предоставлению услуги (либо об отказе в её предоставлении), оформление результата предоставления муниципальной услуги (либо уведомления об отказе в предоставлении услуги) </w:t>
      </w:r>
      <w:r w:rsidR="004C2789" w:rsidRPr="00F346E9">
        <w:rPr>
          <w:sz w:val="26"/>
          <w:szCs w:val="26"/>
        </w:rPr>
        <w:t>до</w:t>
      </w:r>
      <w:r w:rsidRPr="00F346E9">
        <w:rPr>
          <w:sz w:val="26"/>
          <w:szCs w:val="26"/>
        </w:rPr>
        <w:t xml:space="preserve"> 8 </w:t>
      </w:r>
      <w:r w:rsidR="00E966C5" w:rsidRPr="00F346E9">
        <w:rPr>
          <w:sz w:val="26"/>
          <w:szCs w:val="26"/>
        </w:rPr>
        <w:t>рабочих</w:t>
      </w:r>
      <w:r w:rsidR="004C2789" w:rsidRPr="00F346E9">
        <w:rPr>
          <w:sz w:val="26"/>
          <w:szCs w:val="26"/>
        </w:rPr>
        <w:t xml:space="preserve"> </w:t>
      </w:r>
      <w:r w:rsidRPr="00F346E9">
        <w:rPr>
          <w:sz w:val="26"/>
          <w:szCs w:val="26"/>
        </w:rPr>
        <w:t>дней</w:t>
      </w:r>
      <w:r w:rsidRPr="00F346E9">
        <w:rPr>
          <w:sz w:val="26"/>
          <w:szCs w:val="26"/>
        </w:rPr>
        <w:tab/>
        <w:t>со дня (момента) регистрации запроса;</w:t>
      </w:r>
    </w:p>
    <w:p w:rsidR="00C93A26" w:rsidRPr="00F346E9" w:rsidRDefault="00C93A26" w:rsidP="00E9398F">
      <w:pPr>
        <w:tabs>
          <w:tab w:val="left" w:pos="709"/>
        </w:tabs>
        <w:ind w:firstLine="567"/>
        <w:jc w:val="both"/>
        <w:rPr>
          <w:sz w:val="26"/>
          <w:szCs w:val="26"/>
        </w:rPr>
      </w:pPr>
      <w:r w:rsidRPr="00F346E9">
        <w:rPr>
          <w:sz w:val="26"/>
          <w:szCs w:val="26"/>
        </w:rPr>
        <w:t xml:space="preserve">3) выдача заявителю результата предоставления муниципальной услуги либо уведомления об отказе в её предоставлении – 1 </w:t>
      </w:r>
      <w:r w:rsidR="004C2789" w:rsidRPr="00F346E9">
        <w:rPr>
          <w:sz w:val="26"/>
          <w:szCs w:val="26"/>
        </w:rPr>
        <w:t xml:space="preserve">рабочий </w:t>
      </w:r>
      <w:r w:rsidRPr="00F346E9">
        <w:rPr>
          <w:sz w:val="26"/>
          <w:szCs w:val="26"/>
        </w:rPr>
        <w:t>день со дня оформления результата предоставления услуги.</w:t>
      </w:r>
    </w:p>
    <w:p w:rsidR="00C93A26" w:rsidRPr="00F346E9" w:rsidRDefault="00C93A26" w:rsidP="00E9398F">
      <w:pPr>
        <w:tabs>
          <w:tab w:val="left" w:pos="709"/>
        </w:tabs>
        <w:ind w:firstLine="567"/>
        <w:jc w:val="both"/>
        <w:rPr>
          <w:sz w:val="26"/>
          <w:szCs w:val="26"/>
        </w:rPr>
      </w:pPr>
      <w:r w:rsidRPr="00F346E9">
        <w:rPr>
          <w:sz w:val="26"/>
          <w:szCs w:val="26"/>
        </w:rPr>
        <w:t>19. Максимальный срок ожидания в очереди при подаче запроса о предоставлении муниципальной услуги – до 15</w:t>
      </w:r>
      <w:r w:rsidRPr="00F346E9">
        <w:rPr>
          <w:b/>
          <w:sz w:val="26"/>
          <w:szCs w:val="26"/>
        </w:rPr>
        <w:t xml:space="preserve"> </w:t>
      </w:r>
      <w:r w:rsidRPr="00F346E9">
        <w:rPr>
          <w:sz w:val="26"/>
          <w:szCs w:val="26"/>
        </w:rPr>
        <w:t>минут.</w:t>
      </w:r>
    </w:p>
    <w:p w:rsidR="00C93A26" w:rsidRPr="00F346E9" w:rsidRDefault="00C93A26" w:rsidP="00E9398F">
      <w:pPr>
        <w:tabs>
          <w:tab w:val="left" w:pos="709"/>
          <w:tab w:val="left" w:pos="1080"/>
        </w:tabs>
        <w:ind w:firstLine="567"/>
        <w:jc w:val="both"/>
        <w:rPr>
          <w:sz w:val="26"/>
          <w:szCs w:val="26"/>
        </w:rPr>
      </w:pPr>
      <w:r w:rsidRPr="00F346E9">
        <w:rPr>
          <w:sz w:val="26"/>
          <w:szCs w:val="26"/>
        </w:rPr>
        <w:t>20.</w:t>
      </w:r>
      <w:r w:rsidRPr="00F346E9">
        <w:rPr>
          <w:sz w:val="26"/>
          <w:szCs w:val="26"/>
        </w:rPr>
        <w:tab/>
        <w:t xml:space="preserve">Срок предоставления муниципальной услуги </w:t>
      </w:r>
      <w:r w:rsidR="004C2789" w:rsidRPr="00F346E9">
        <w:rPr>
          <w:sz w:val="26"/>
          <w:szCs w:val="26"/>
        </w:rPr>
        <w:t>не может превышать 30 календарных</w:t>
      </w:r>
      <w:r w:rsidRPr="00F346E9">
        <w:rPr>
          <w:sz w:val="26"/>
          <w:szCs w:val="26"/>
        </w:rPr>
        <w:t xml:space="preserve"> дней со дня </w:t>
      </w:r>
      <w:r w:rsidR="004C2789" w:rsidRPr="00F346E9">
        <w:rPr>
          <w:sz w:val="26"/>
          <w:szCs w:val="26"/>
        </w:rPr>
        <w:t>регистрации</w:t>
      </w:r>
      <w:r w:rsidRPr="00F346E9">
        <w:rPr>
          <w:sz w:val="26"/>
          <w:szCs w:val="26"/>
        </w:rPr>
        <w:t xml:space="preserve"> заявления. </w:t>
      </w:r>
    </w:p>
    <w:p w:rsidR="00C93A26" w:rsidRPr="00F346E9" w:rsidRDefault="00C93A26" w:rsidP="00E9398F">
      <w:pPr>
        <w:tabs>
          <w:tab w:val="left" w:pos="709"/>
          <w:tab w:val="left" w:pos="1080"/>
        </w:tabs>
        <w:ind w:firstLine="567"/>
        <w:jc w:val="both"/>
        <w:rPr>
          <w:sz w:val="26"/>
          <w:szCs w:val="26"/>
        </w:rPr>
      </w:pPr>
      <w:r w:rsidRPr="00F346E9">
        <w:rPr>
          <w:sz w:val="26"/>
          <w:szCs w:val="26"/>
        </w:rPr>
        <w:t>21.</w:t>
      </w:r>
      <w:r w:rsidRPr="00F346E9">
        <w:rPr>
          <w:sz w:val="26"/>
          <w:szCs w:val="26"/>
        </w:rPr>
        <w:tab/>
        <w:t xml:space="preserve"> В случае аварии на подземных сетях (сооружениях), требующих немедленного устранения, ордер оформляется в течение суток после начала ликвидации аварии при предоставлении заявления и согласованной схемы производства работ в адрес органа.</w:t>
      </w:r>
    </w:p>
    <w:p w:rsidR="00C93A26" w:rsidRPr="00F346E9" w:rsidRDefault="00C93A26" w:rsidP="00E9398F">
      <w:pPr>
        <w:ind w:firstLine="567"/>
        <w:jc w:val="center"/>
        <w:rPr>
          <w:b/>
          <w:sz w:val="26"/>
          <w:szCs w:val="26"/>
        </w:rPr>
      </w:pPr>
    </w:p>
    <w:p w:rsidR="00C93A26" w:rsidRPr="00F346E9" w:rsidRDefault="00C93A26" w:rsidP="00E9398F">
      <w:pPr>
        <w:ind w:firstLine="567"/>
        <w:jc w:val="center"/>
        <w:rPr>
          <w:b/>
          <w:sz w:val="26"/>
          <w:szCs w:val="26"/>
        </w:rPr>
      </w:pPr>
      <w:r w:rsidRPr="00F346E9">
        <w:rPr>
          <w:b/>
          <w:sz w:val="26"/>
          <w:szCs w:val="26"/>
        </w:rPr>
        <w:t>2.4.</w:t>
      </w:r>
      <w:r w:rsidRPr="00F346E9">
        <w:rPr>
          <w:b/>
          <w:sz w:val="26"/>
          <w:szCs w:val="26"/>
        </w:rPr>
        <w:tab/>
        <w:t>Основания для приостановления или отказа в предоставлении муниципальной услуги</w:t>
      </w:r>
    </w:p>
    <w:p w:rsidR="00C93A26" w:rsidRPr="00F346E9" w:rsidRDefault="00C93A26" w:rsidP="00E9398F">
      <w:pPr>
        <w:ind w:firstLine="567"/>
        <w:jc w:val="center"/>
        <w:rPr>
          <w:b/>
          <w:sz w:val="26"/>
          <w:szCs w:val="26"/>
        </w:rPr>
      </w:pPr>
    </w:p>
    <w:p w:rsidR="00C93A26" w:rsidRPr="00F346E9" w:rsidRDefault="00C93A26" w:rsidP="00E9398F">
      <w:pPr>
        <w:tabs>
          <w:tab w:val="left" w:pos="709"/>
        </w:tabs>
        <w:ind w:firstLine="567"/>
        <w:jc w:val="both"/>
        <w:rPr>
          <w:sz w:val="26"/>
          <w:szCs w:val="26"/>
        </w:rPr>
      </w:pPr>
      <w:r w:rsidRPr="00F346E9">
        <w:rPr>
          <w:sz w:val="26"/>
          <w:szCs w:val="26"/>
        </w:rPr>
        <w:t>22.</w:t>
      </w:r>
      <w:r w:rsidRPr="00F346E9">
        <w:rPr>
          <w:sz w:val="26"/>
          <w:szCs w:val="26"/>
        </w:rPr>
        <w:tab/>
        <w:t xml:space="preserve"> Основанием для принятия решения органа о приостановлении муниципальной услуги является поступление ходатайства от заявителя с обоснованием причин приостановки.</w:t>
      </w:r>
    </w:p>
    <w:p w:rsidR="00C93A26" w:rsidRPr="00F346E9" w:rsidRDefault="00C93A26" w:rsidP="00E9398F">
      <w:pPr>
        <w:tabs>
          <w:tab w:val="left" w:pos="709"/>
        </w:tabs>
        <w:ind w:firstLine="567"/>
        <w:jc w:val="both"/>
        <w:rPr>
          <w:sz w:val="26"/>
          <w:szCs w:val="26"/>
        </w:rPr>
      </w:pPr>
      <w:r w:rsidRPr="00F346E9">
        <w:rPr>
          <w:sz w:val="26"/>
          <w:szCs w:val="26"/>
        </w:rPr>
        <w:t>23.</w:t>
      </w:r>
      <w:r w:rsidRPr="00F346E9">
        <w:rPr>
          <w:sz w:val="26"/>
          <w:szCs w:val="26"/>
        </w:rPr>
        <w:tab/>
        <w:t>Основаниями для принятия решения органа об отказе в предоставлении муниципальной услуги являются:</w:t>
      </w:r>
    </w:p>
    <w:p w:rsidR="00C93A26" w:rsidRPr="00F346E9" w:rsidRDefault="00C93A26" w:rsidP="00D47496">
      <w:pPr>
        <w:tabs>
          <w:tab w:val="left" w:pos="709"/>
        </w:tabs>
        <w:ind w:firstLine="567"/>
        <w:jc w:val="both"/>
        <w:rPr>
          <w:sz w:val="26"/>
          <w:szCs w:val="26"/>
        </w:rPr>
      </w:pPr>
      <w:r w:rsidRPr="00F346E9">
        <w:rPr>
          <w:sz w:val="26"/>
          <w:szCs w:val="26"/>
        </w:rPr>
        <w:t xml:space="preserve">1) лицо, подающее документы, не относится к числу заявителей в соответствии с пунктом 4-5 настоящего административного регламента; </w:t>
      </w:r>
    </w:p>
    <w:p w:rsidR="00C93A26" w:rsidRPr="00F346E9" w:rsidRDefault="00C93A26" w:rsidP="00D47496">
      <w:pPr>
        <w:tabs>
          <w:tab w:val="left" w:pos="709"/>
        </w:tabs>
        <w:ind w:firstLine="567"/>
        <w:jc w:val="both"/>
        <w:rPr>
          <w:sz w:val="26"/>
          <w:szCs w:val="26"/>
        </w:rPr>
      </w:pPr>
      <w:r w:rsidRPr="00F346E9">
        <w:rPr>
          <w:sz w:val="26"/>
          <w:szCs w:val="26"/>
        </w:rPr>
        <w:lastRenderedPageBreak/>
        <w:t>2) представление неполного перечня документов, предусмотренного пунктом 15 настоящего административного регламента;</w:t>
      </w:r>
    </w:p>
    <w:p w:rsidR="00C93A26" w:rsidRPr="00F346E9" w:rsidRDefault="00C93A26" w:rsidP="00E9398F">
      <w:pPr>
        <w:tabs>
          <w:tab w:val="left" w:pos="540"/>
          <w:tab w:val="left" w:pos="709"/>
        </w:tabs>
        <w:ind w:firstLine="567"/>
        <w:jc w:val="both"/>
        <w:rPr>
          <w:sz w:val="26"/>
          <w:szCs w:val="26"/>
        </w:rPr>
      </w:pPr>
      <w:r w:rsidRPr="00F346E9">
        <w:rPr>
          <w:sz w:val="26"/>
          <w:szCs w:val="26"/>
        </w:rPr>
        <w:t>3) в запросе содержатся нецензурные либо оскорбительные выражения, угроза жизни, здоровью и имуществу должностного лица, а также членов семьи;</w:t>
      </w:r>
    </w:p>
    <w:p w:rsidR="00C93A26" w:rsidRPr="00F346E9" w:rsidRDefault="00C93A26" w:rsidP="00E9398F">
      <w:pPr>
        <w:tabs>
          <w:tab w:val="left" w:pos="540"/>
          <w:tab w:val="left" w:pos="709"/>
        </w:tabs>
        <w:ind w:firstLine="567"/>
        <w:jc w:val="both"/>
        <w:rPr>
          <w:sz w:val="26"/>
          <w:szCs w:val="26"/>
        </w:rPr>
      </w:pPr>
      <w:r w:rsidRPr="00F346E9">
        <w:rPr>
          <w:sz w:val="26"/>
          <w:szCs w:val="26"/>
        </w:rPr>
        <w:t>4) в запросе содержится вопрос, на который заявителю многократно давались письменные ответы по существу в связи с ранее направляемыми запросами, и при этом в запросе не приводятся новые доводы или обстоятельства.</w:t>
      </w:r>
    </w:p>
    <w:p w:rsidR="00C93A26" w:rsidRPr="00F346E9" w:rsidRDefault="00C93A26" w:rsidP="00E9398F">
      <w:pPr>
        <w:tabs>
          <w:tab w:val="left" w:pos="540"/>
        </w:tabs>
        <w:ind w:firstLine="567"/>
        <w:jc w:val="both"/>
        <w:rPr>
          <w:sz w:val="26"/>
          <w:szCs w:val="26"/>
        </w:rPr>
      </w:pPr>
    </w:p>
    <w:p w:rsidR="00C93A26" w:rsidRPr="00F346E9" w:rsidRDefault="00C93A26" w:rsidP="00E9398F">
      <w:pPr>
        <w:ind w:firstLine="567"/>
        <w:jc w:val="center"/>
        <w:rPr>
          <w:b/>
          <w:sz w:val="26"/>
          <w:szCs w:val="26"/>
        </w:rPr>
      </w:pPr>
      <w:r w:rsidRPr="00F346E9">
        <w:rPr>
          <w:b/>
          <w:sz w:val="26"/>
          <w:szCs w:val="26"/>
        </w:rPr>
        <w:t>2.5.</w:t>
      </w:r>
      <w:r w:rsidRPr="00F346E9">
        <w:rPr>
          <w:b/>
          <w:sz w:val="26"/>
          <w:szCs w:val="26"/>
        </w:rPr>
        <w:tab/>
        <w:t>Плата, взимаемая с заявителя при предоставлении муниципальной услуги</w:t>
      </w:r>
    </w:p>
    <w:p w:rsidR="00C93A26" w:rsidRPr="00F346E9" w:rsidRDefault="00C93A26" w:rsidP="00E9398F">
      <w:pPr>
        <w:ind w:firstLine="567"/>
        <w:jc w:val="center"/>
        <w:rPr>
          <w:b/>
          <w:sz w:val="26"/>
          <w:szCs w:val="26"/>
        </w:rPr>
      </w:pPr>
    </w:p>
    <w:p w:rsidR="00C93A26" w:rsidRPr="00F346E9" w:rsidRDefault="00C93A26" w:rsidP="00E9398F">
      <w:pPr>
        <w:tabs>
          <w:tab w:val="left" w:pos="540"/>
          <w:tab w:val="left" w:pos="1080"/>
        </w:tabs>
        <w:ind w:firstLine="567"/>
        <w:jc w:val="both"/>
        <w:rPr>
          <w:sz w:val="26"/>
          <w:szCs w:val="26"/>
        </w:rPr>
      </w:pPr>
      <w:r w:rsidRPr="00F346E9">
        <w:rPr>
          <w:sz w:val="26"/>
          <w:szCs w:val="26"/>
        </w:rPr>
        <w:t>24.</w:t>
      </w:r>
      <w:r w:rsidRPr="00F346E9">
        <w:rPr>
          <w:sz w:val="26"/>
          <w:szCs w:val="26"/>
        </w:rPr>
        <w:tab/>
        <w:t>Муниципальная услуга предоставляется на безвозмездной основе.</w:t>
      </w:r>
    </w:p>
    <w:p w:rsidR="00C93A26" w:rsidRPr="00F346E9" w:rsidRDefault="00C93A26" w:rsidP="00E9398F">
      <w:pPr>
        <w:ind w:firstLine="567"/>
        <w:jc w:val="both"/>
        <w:rPr>
          <w:sz w:val="26"/>
          <w:szCs w:val="26"/>
        </w:rPr>
      </w:pPr>
    </w:p>
    <w:p w:rsidR="00C93A26" w:rsidRPr="00F346E9" w:rsidRDefault="00C93A26" w:rsidP="00E9398F">
      <w:pPr>
        <w:ind w:firstLine="567"/>
        <w:jc w:val="center"/>
        <w:rPr>
          <w:b/>
          <w:sz w:val="26"/>
          <w:szCs w:val="26"/>
        </w:rPr>
      </w:pPr>
      <w:r w:rsidRPr="00F346E9">
        <w:rPr>
          <w:b/>
          <w:sz w:val="26"/>
          <w:szCs w:val="26"/>
        </w:rPr>
        <w:t>2.6.</w:t>
      </w:r>
      <w:r w:rsidRPr="00F346E9">
        <w:rPr>
          <w:b/>
          <w:sz w:val="26"/>
          <w:szCs w:val="26"/>
        </w:rPr>
        <w:tab/>
        <w:t>Результаты предоставления муниципальной услуги</w:t>
      </w:r>
    </w:p>
    <w:p w:rsidR="00C93A26" w:rsidRPr="00F346E9" w:rsidRDefault="00C93A26" w:rsidP="00E9398F">
      <w:pPr>
        <w:ind w:firstLine="567"/>
        <w:jc w:val="center"/>
        <w:rPr>
          <w:b/>
          <w:sz w:val="26"/>
          <w:szCs w:val="26"/>
        </w:rPr>
      </w:pPr>
    </w:p>
    <w:p w:rsidR="00C93A26" w:rsidRPr="00F346E9" w:rsidRDefault="00C93A26" w:rsidP="00E9398F">
      <w:pPr>
        <w:tabs>
          <w:tab w:val="left" w:pos="540"/>
          <w:tab w:val="left" w:pos="1080"/>
        </w:tabs>
        <w:ind w:firstLine="567"/>
        <w:jc w:val="both"/>
        <w:rPr>
          <w:sz w:val="26"/>
          <w:szCs w:val="26"/>
        </w:rPr>
      </w:pPr>
      <w:r w:rsidRPr="00F346E9">
        <w:rPr>
          <w:sz w:val="26"/>
          <w:szCs w:val="26"/>
        </w:rPr>
        <w:t>25.</w:t>
      </w:r>
      <w:r w:rsidRPr="00F346E9">
        <w:rPr>
          <w:sz w:val="26"/>
          <w:szCs w:val="26"/>
        </w:rPr>
        <w:tab/>
        <w:t>Результатом предоставления муниципальной услуги является выдача ордера на проведение земляных работ.</w:t>
      </w:r>
    </w:p>
    <w:p w:rsidR="00C93A26" w:rsidRPr="00F346E9" w:rsidRDefault="00C93A26" w:rsidP="00E9398F">
      <w:pPr>
        <w:ind w:firstLine="567"/>
        <w:jc w:val="both"/>
        <w:rPr>
          <w:b/>
          <w:sz w:val="26"/>
          <w:szCs w:val="26"/>
        </w:rPr>
      </w:pPr>
    </w:p>
    <w:p w:rsidR="00911053" w:rsidRPr="00F346E9" w:rsidRDefault="00911053" w:rsidP="00911053">
      <w:pPr>
        <w:ind w:firstLine="567"/>
        <w:jc w:val="center"/>
        <w:rPr>
          <w:b/>
          <w:sz w:val="26"/>
          <w:szCs w:val="26"/>
        </w:rPr>
      </w:pPr>
      <w:r w:rsidRPr="00F346E9">
        <w:rPr>
          <w:b/>
          <w:sz w:val="26"/>
          <w:szCs w:val="26"/>
        </w:rPr>
        <w:t>2.7. Требования к местам предоставления муниципальной услуги</w:t>
      </w:r>
    </w:p>
    <w:p w:rsidR="00F346E9" w:rsidRPr="00F346E9" w:rsidRDefault="00F346E9" w:rsidP="00911053">
      <w:pPr>
        <w:ind w:firstLine="567"/>
        <w:jc w:val="center"/>
        <w:rPr>
          <w:b/>
          <w:sz w:val="26"/>
          <w:szCs w:val="26"/>
        </w:rPr>
      </w:pPr>
    </w:p>
    <w:p w:rsidR="00911053" w:rsidRPr="00F346E9" w:rsidRDefault="00911053" w:rsidP="00911053">
      <w:pPr>
        <w:ind w:firstLine="567"/>
        <w:jc w:val="both"/>
        <w:rPr>
          <w:sz w:val="26"/>
          <w:szCs w:val="26"/>
        </w:rPr>
      </w:pPr>
      <w:r w:rsidRPr="00F346E9">
        <w:rPr>
          <w:sz w:val="26"/>
          <w:szCs w:val="26"/>
        </w:rPr>
        <w:t xml:space="preserve">26. Помещения администрации, предназначенные для предоставления муниципальной услуги, обозначаются соответствующими табличками с указанием номера кабинета, фамилий, имен и отчеств муниципальных служащих, организующих предоставление муниципальной услуги, мест приема и выдачи документов, мест информирования заявителей. </w:t>
      </w:r>
    </w:p>
    <w:p w:rsidR="00911053" w:rsidRPr="00F346E9" w:rsidRDefault="00911053" w:rsidP="00911053">
      <w:pPr>
        <w:ind w:firstLine="567"/>
        <w:jc w:val="both"/>
        <w:rPr>
          <w:sz w:val="26"/>
          <w:szCs w:val="26"/>
        </w:rPr>
      </w:pPr>
      <w:r w:rsidRPr="00F346E9">
        <w:rPr>
          <w:sz w:val="26"/>
          <w:szCs w:val="26"/>
        </w:rPr>
        <w:t xml:space="preserve">Прием заявителей осуществляется в рабочих кабинетах администрации. </w:t>
      </w:r>
    </w:p>
    <w:p w:rsidR="00911053" w:rsidRPr="00F346E9" w:rsidRDefault="00911053" w:rsidP="00911053">
      <w:pPr>
        <w:ind w:firstLine="567"/>
        <w:jc w:val="both"/>
        <w:rPr>
          <w:sz w:val="26"/>
          <w:szCs w:val="26"/>
        </w:rPr>
      </w:pPr>
      <w:r w:rsidRPr="00F346E9">
        <w:rPr>
          <w:sz w:val="26"/>
          <w:szCs w:val="26"/>
        </w:rPr>
        <w:t xml:space="preserve">Для ожидания приема отводятся места, оснащенные стульями и столами для возможности оформления документов. </w:t>
      </w:r>
    </w:p>
    <w:p w:rsidR="00911053" w:rsidRPr="00F346E9" w:rsidRDefault="00911053" w:rsidP="00911053">
      <w:pPr>
        <w:ind w:firstLine="567"/>
        <w:jc w:val="both"/>
        <w:rPr>
          <w:sz w:val="26"/>
          <w:szCs w:val="26"/>
        </w:rPr>
      </w:pPr>
      <w:r w:rsidRPr="00F346E9">
        <w:rPr>
          <w:sz w:val="26"/>
          <w:szCs w:val="26"/>
        </w:rPr>
        <w:t xml:space="preserve">В местах информирования заявителей размещаются информационные стенды с информацией, предусмотренной абзацами вторым – седьмым пункта 8 настоящего административного регламента. </w:t>
      </w:r>
    </w:p>
    <w:p w:rsidR="00911053" w:rsidRPr="00F346E9" w:rsidRDefault="00911053" w:rsidP="00911053">
      <w:pPr>
        <w:ind w:firstLine="567"/>
        <w:jc w:val="both"/>
        <w:rPr>
          <w:sz w:val="26"/>
          <w:szCs w:val="26"/>
        </w:rPr>
      </w:pPr>
      <w:r w:rsidRPr="00F346E9">
        <w:rPr>
          <w:sz w:val="26"/>
          <w:szCs w:val="26"/>
        </w:rPr>
        <w:t xml:space="preserve">Помещения администрации,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 включая: </w:t>
      </w:r>
    </w:p>
    <w:p w:rsidR="00911053" w:rsidRPr="00F346E9" w:rsidRDefault="00911053" w:rsidP="00911053">
      <w:pPr>
        <w:pStyle w:val="af"/>
        <w:numPr>
          <w:ilvl w:val="0"/>
          <w:numId w:val="13"/>
        </w:numPr>
        <w:jc w:val="both"/>
        <w:rPr>
          <w:sz w:val="26"/>
          <w:szCs w:val="26"/>
        </w:rPr>
      </w:pPr>
      <w:r w:rsidRPr="00F346E9">
        <w:rPr>
          <w:sz w:val="26"/>
          <w:szCs w:val="26"/>
        </w:rPr>
        <w:t xml:space="preserve">условия беспрепятственного доступа к помещениям администрации и предоставляемой в них муниципальной услуге; </w:t>
      </w:r>
    </w:p>
    <w:p w:rsidR="00911053" w:rsidRPr="00F346E9" w:rsidRDefault="00911053" w:rsidP="00911053">
      <w:pPr>
        <w:pStyle w:val="af"/>
        <w:numPr>
          <w:ilvl w:val="0"/>
          <w:numId w:val="13"/>
        </w:numPr>
        <w:jc w:val="both"/>
        <w:rPr>
          <w:sz w:val="26"/>
          <w:szCs w:val="26"/>
        </w:rPr>
      </w:pPr>
      <w:r w:rsidRPr="00F346E9">
        <w:rPr>
          <w:sz w:val="26"/>
          <w:szCs w:val="26"/>
        </w:rPr>
        <w:t xml:space="preserve">возможность [самостоятельного/с помощью служащих, организующих предоставление муниципальной услуги] передвижения по зданию, в котором расположены помещения администрации, в целях доступа к месту предоставления муниципальной услуги, входа в такое здание и выхода из него; </w:t>
      </w:r>
    </w:p>
    <w:p w:rsidR="00911053" w:rsidRPr="00F346E9" w:rsidRDefault="00911053" w:rsidP="00911053">
      <w:pPr>
        <w:pStyle w:val="af"/>
        <w:numPr>
          <w:ilvl w:val="0"/>
          <w:numId w:val="13"/>
        </w:numPr>
        <w:jc w:val="both"/>
        <w:rPr>
          <w:sz w:val="26"/>
          <w:szCs w:val="26"/>
        </w:rPr>
      </w:pPr>
      <w:r w:rsidRPr="00F346E9">
        <w:rPr>
          <w:sz w:val="26"/>
          <w:szCs w:val="26"/>
        </w:rPr>
        <w:t xml:space="preserve">возможность посадки в транспортное средство и высадки из него перед входом в здание, в котором расположены помещения администрации, предназначенные для предоставления муниципальной услуги, в том </w:t>
      </w:r>
      <w:r w:rsidRPr="00F346E9">
        <w:rPr>
          <w:sz w:val="26"/>
          <w:szCs w:val="26"/>
        </w:rPr>
        <w:lastRenderedPageBreak/>
        <w:t xml:space="preserve">числе [с использованием кресла-коляски / с помощью служащих, организующих предоставление муниципальной услуги]; </w:t>
      </w:r>
    </w:p>
    <w:p w:rsidR="00911053" w:rsidRPr="00F346E9" w:rsidRDefault="00911053" w:rsidP="00911053">
      <w:pPr>
        <w:pStyle w:val="af"/>
        <w:numPr>
          <w:ilvl w:val="0"/>
          <w:numId w:val="13"/>
        </w:numPr>
        <w:jc w:val="both"/>
        <w:rPr>
          <w:sz w:val="26"/>
          <w:szCs w:val="26"/>
        </w:rPr>
      </w:pPr>
      <w:r w:rsidRPr="00F346E9">
        <w:rPr>
          <w:sz w:val="26"/>
          <w:szCs w:val="26"/>
        </w:rPr>
        <w:t xml:space="preserve">сопровождение инвалидов, имеющих стойкие расстройства функции зрения и самостоятельного передвижения, и оказание им помощи в здании, в котором расположения помещения администрации, предназначенные для предоставления муниципальной услуги; </w:t>
      </w:r>
    </w:p>
    <w:p w:rsidR="00911053" w:rsidRPr="00F346E9" w:rsidRDefault="00911053" w:rsidP="00911053">
      <w:pPr>
        <w:pStyle w:val="af"/>
        <w:numPr>
          <w:ilvl w:val="0"/>
          <w:numId w:val="13"/>
        </w:numPr>
        <w:jc w:val="both"/>
        <w:rPr>
          <w:sz w:val="26"/>
          <w:szCs w:val="26"/>
        </w:rPr>
      </w:pPr>
      <w:r w:rsidRPr="00F346E9">
        <w:rPr>
          <w:sz w:val="26"/>
          <w:szCs w:val="26"/>
        </w:rPr>
        <w:t xml:space="preserve">надлежащее размещение оборудования и носителей информации, необходимых для обеспечения беспрепятственного доступа инвалидов к помещениям администрации и предоставляемой в них муниципальной услуге с учетом ограничений их жизнедеятельности; </w:t>
      </w:r>
    </w:p>
    <w:p w:rsidR="00911053" w:rsidRPr="00F346E9" w:rsidRDefault="00911053" w:rsidP="00911053">
      <w:pPr>
        <w:pStyle w:val="af"/>
        <w:numPr>
          <w:ilvl w:val="0"/>
          <w:numId w:val="13"/>
        </w:numPr>
        <w:jc w:val="both"/>
        <w:rPr>
          <w:sz w:val="26"/>
          <w:szCs w:val="26"/>
        </w:rPr>
      </w:pPr>
      <w:r w:rsidRPr="00F346E9">
        <w:rPr>
          <w:sz w:val="26"/>
          <w:szCs w:val="26"/>
        </w:rPr>
        <w:t xml:space="preserve">дублирование необходимой для получения муниципальной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 </w:t>
      </w:r>
    </w:p>
    <w:p w:rsidR="00911053" w:rsidRPr="00F346E9" w:rsidRDefault="00911053" w:rsidP="00911053">
      <w:pPr>
        <w:pStyle w:val="af"/>
        <w:numPr>
          <w:ilvl w:val="0"/>
          <w:numId w:val="13"/>
        </w:numPr>
        <w:jc w:val="both"/>
        <w:rPr>
          <w:sz w:val="26"/>
          <w:szCs w:val="26"/>
        </w:rPr>
      </w:pPr>
      <w:r w:rsidRPr="00F346E9">
        <w:rPr>
          <w:sz w:val="26"/>
          <w:szCs w:val="26"/>
        </w:rPr>
        <w:t xml:space="preserve">допуск собаки-проводника в здание, в котором расположены помещения администрации, предназначенные для предоставления муниципальной услуги, при наличии документа, подтверждающего специальное обучение собаки-проводника и выданного по форме и в порядке, которые определены уполномоченным федеральным органом исполнительной власти; </w:t>
      </w:r>
    </w:p>
    <w:p w:rsidR="00911053" w:rsidRPr="00F346E9" w:rsidRDefault="00911053" w:rsidP="00911053">
      <w:pPr>
        <w:pStyle w:val="af"/>
        <w:numPr>
          <w:ilvl w:val="0"/>
          <w:numId w:val="13"/>
        </w:numPr>
        <w:jc w:val="both"/>
        <w:rPr>
          <w:sz w:val="26"/>
          <w:szCs w:val="26"/>
        </w:rPr>
      </w:pPr>
      <w:r w:rsidRPr="00F346E9">
        <w:rPr>
          <w:sz w:val="26"/>
          <w:szCs w:val="26"/>
        </w:rPr>
        <w:t xml:space="preserve">оказание инвалидам необходимой помощи в доступной для них форме в уяснении порядка предоставления муниципальной услуги, в оформлении предусмотренных настоящим административным регламентом документов, в совершении ими других необходимых для получения результата муниципальной услуги действий; </w:t>
      </w:r>
    </w:p>
    <w:p w:rsidR="00911053" w:rsidRPr="00F346E9" w:rsidRDefault="00911053" w:rsidP="00911053">
      <w:pPr>
        <w:pStyle w:val="af"/>
        <w:numPr>
          <w:ilvl w:val="0"/>
          <w:numId w:val="13"/>
        </w:numPr>
        <w:jc w:val="both"/>
        <w:rPr>
          <w:sz w:val="26"/>
          <w:szCs w:val="26"/>
        </w:rPr>
      </w:pPr>
      <w:r w:rsidRPr="00F346E9">
        <w:rPr>
          <w:sz w:val="26"/>
          <w:szCs w:val="26"/>
        </w:rPr>
        <w:t xml:space="preserve">оказание служащими, организующими предоставление муниципальной услуги, помощи инвалидам в преодолении барьеров, мешающих получению ими муниципальной услуги наравне с другими лицами. </w:t>
      </w:r>
    </w:p>
    <w:p w:rsidR="00911053" w:rsidRPr="00F346E9" w:rsidRDefault="00911053" w:rsidP="00911053">
      <w:pPr>
        <w:ind w:firstLine="709"/>
        <w:jc w:val="both"/>
        <w:rPr>
          <w:sz w:val="26"/>
          <w:szCs w:val="26"/>
        </w:rPr>
      </w:pPr>
      <w:r w:rsidRPr="00F346E9">
        <w:rPr>
          <w:sz w:val="26"/>
          <w:szCs w:val="26"/>
        </w:rPr>
        <w:t xml:space="preserve">Помещения МФЦ, предназначенные для предоставления муниципальной услуги, должны соответствовать требованиям комфортности и доступности для получателей муниципальных услуг, установленным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года № 1376. </w:t>
      </w:r>
    </w:p>
    <w:p w:rsidR="003758B8" w:rsidRPr="00F346E9" w:rsidRDefault="00911053" w:rsidP="00911053">
      <w:pPr>
        <w:ind w:firstLine="709"/>
        <w:jc w:val="both"/>
        <w:rPr>
          <w:sz w:val="26"/>
          <w:szCs w:val="26"/>
        </w:rPr>
      </w:pPr>
      <w:r w:rsidRPr="00F346E9">
        <w:rPr>
          <w:sz w:val="26"/>
          <w:szCs w:val="26"/>
        </w:rPr>
        <w:t xml:space="preserve">По решению уполномоченного исполнительного органа государственной власти субъекта Российской Федерации в многофункциональном центре может быть оборудовано специализированное рабочее место с прямым доступом к федеральной государственной информационной системе ведения Единого государственного реестра записей актов гражданского состояния (далее соответственно - специализированное рабочее место, федеральная информационная система). </w:t>
      </w:r>
    </w:p>
    <w:p w:rsidR="00C93A26" w:rsidRPr="00F346E9" w:rsidRDefault="00911053" w:rsidP="00911053">
      <w:pPr>
        <w:ind w:firstLine="709"/>
        <w:jc w:val="both"/>
        <w:rPr>
          <w:sz w:val="26"/>
          <w:szCs w:val="26"/>
        </w:rPr>
      </w:pPr>
      <w:r w:rsidRPr="00F346E9">
        <w:rPr>
          <w:sz w:val="26"/>
          <w:szCs w:val="26"/>
        </w:rPr>
        <w:t xml:space="preserve">Плата за доступ к федеральной информационной системе со специализированного рабочего места многофункционального центра для оказания государственных услуг не взимается. </w:t>
      </w:r>
    </w:p>
    <w:p w:rsidR="00911053" w:rsidRDefault="00911053" w:rsidP="00911053">
      <w:pPr>
        <w:ind w:firstLine="567"/>
        <w:jc w:val="both"/>
        <w:rPr>
          <w:sz w:val="26"/>
          <w:szCs w:val="26"/>
        </w:rPr>
      </w:pPr>
    </w:p>
    <w:p w:rsidR="00F346E9" w:rsidRDefault="00F346E9" w:rsidP="00911053">
      <w:pPr>
        <w:ind w:firstLine="567"/>
        <w:jc w:val="both"/>
        <w:rPr>
          <w:sz w:val="26"/>
          <w:szCs w:val="26"/>
        </w:rPr>
      </w:pPr>
    </w:p>
    <w:p w:rsidR="00F346E9" w:rsidRPr="00F346E9" w:rsidRDefault="00F346E9" w:rsidP="00911053">
      <w:pPr>
        <w:ind w:firstLine="567"/>
        <w:jc w:val="both"/>
        <w:rPr>
          <w:sz w:val="26"/>
          <w:szCs w:val="26"/>
        </w:rPr>
      </w:pPr>
    </w:p>
    <w:p w:rsidR="00C93A26" w:rsidRPr="00F346E9" w:rsidRDefault="00C93A26" w:rsidP="00E9398F">
      <w:pPr>
        <w:tabs>
          <w:tab w:val="left" w:pos="540"/>
        </w:tabs>
        <w:ind w:firstLine="567"/>
        <w:jc w:val="center"/>
        <w:rPr>
          <w:b/>
          <w:sz w:val="26"/>
          <w:szCs w:val="26"/>
        </w:rPr>
      </w:pPr>
      <w:r w:rsidRPr="00F346E9">
        <w:rPr>
          <w:b/>
          <w:sz w:val="26"/>
          <w:szCs w:val="26"/>
        </w:rPr>
        <w:lastRenderedPageBreak/>
        <w:t>2.8.</w:t>
      </w:r>
      <w:r w:rsidRPr="00F346E9">
        <w:rPr>
          <w:b/>
          <w:sz w:val="26"/>
          <w:szCs w:val="26"/>
        </w:rPr>
        <w:tab/>
        <w:t>Показатели доступности и качества муниципальной услуги</w:t>
      </w:r>
    </w:p>
    <w:p w:rsidR="00C93A26" w:rsidRPr="00F346E9" w:rsidRDefault="00C93A26" w:rsidP="00E9398F">
      <w:pPr>
        <w:ind w:firstLine="567"/>
        <w:jc w:val="center"/>
        <w:rPr>
          <w:b/>
          <w:sz w:val="26"/>
          <w:szCs w:val="26"/>
        </w:rPr>
      </w:pPr>
    </w:p>
    <w:p w:rsidR="00C93A26" w:rsidRPr="00F346E9" w:rsidRDefault="00C93A26" w:rsidP="00E9398F">
      <w:pPr>
        <w:tabs>
          <w:tab w:val="left" w:pos="709"/>
          <w:tab w:val="left" w:pos="1080"/>
        </w:tabs>
        <w:ind w:firstLine="567"/>
        <w:jc w:val="both"/>
        <w:rPr>
          <w:sz w:val="26"/>
          <w:szCs w:val="26"/>
        </w:rPr>
      </w:pPr>
      <w:r w:rsidRPr="00F346E9">
        <w:rPr>
          <w:sz w:val="26"/>
          <w:szCs w:val="26"/>
        </w:rPr>
        <w:t>27.</w:t>
      </w:r>
      <w:r w:rsidRPr="00F346E9">
        <w:rPr>
          <w:sz w:val="26"/>
          <w:szCs w:val="26"/>
        </w:rPr>
        <w:tab/>
        <w:t>Показателями доступности муниципальной услуги являются:</w:t>
      </w:r>
    </w:p>
    <w:p w:rsidR="00C93A26" w:rsidRPr="00F346E9" w:rsidRDefault="00C93A26" w:rsidP="00E9398F">
      <w:pPr>
        <w:tabs>
          <w:tab w:val="left" w:pos="709"/>
        </w:tabs>
        <w:ind w:firstLine="567"/>
        <w:jc w:val="both"/>
        <w:rPr>
          <w:sz w:val="26"/>
          <w:szCs w:val="26"/>
        </w:rPr>
      </w:pPr>
      <w:r w:rsidRPr="00F346E9">
        <w:rPr>
          <w:sz w:val="26"/>
          <w:szCs w:val="26"/>
        </w:rPr>
        <w:t>1) предоставление заявителям информации о правилах предоставления муниципальной услуги в соответствии с подразделом 1.3. настоящего административного регламента;</w:t>
      </w:r>
    </w:p>
    <w:p w:rsidR="00C93A26" w:rsidRPr="00F346E9" w:rsidRDefault="00C93A26" w:rsidP="00E9398F">
      <w:pPr>
        <w:tabs>
          <w:tab w:val="left" w:pos="709"/>
        </w:tabs>
        <w:ind w:firstLine="567"/>
        <w:jc w:val="both"/>
        <w:rPr>
          <w:sz w:val="26"/>
          <w:szCs w:val="26"/>
        </w:rPr>
      </w:pPr>
      <w:r w:rsidRPr="00F346E9">
        <w:rPr>
          <w:sz w:val="26"/>
          <w:szCs w:val="26"/>
        </w:rPr>
        <w:t>2) обеспечение заявителям возможности обращения за предоставлением муниципальной услуги через представителя;</w:t>
      </w:r>
    </w:p>
    <w:p w:rsidR="00C93A26" w:rsidRPr="00F346E9" w:rsidRDefault="00C93A26" w:rsidP="00E9398F">
      <w:pPr>
        <w:tabs>
          <w:tab w:val="left" w:pos="709"/>
        </w:tabs>
        <w:ind w:firstLine="567"/>
        <w:jc w:val="both"/>
        <w:rPr>
          <w:sz w:val="26"/>
          <w:szCs w:val="26"/>
        </w:rPr>
      </w:pPr>
      <w:r w:rsidRPr="00F346E9">
        <w:rPr>
          <w:sz w:val="26"/>
          <w:szCs w:val="26"/>
        </w:rPr>
        <w:t>3) установление сокращения сроков предоставления муниципальной услуги;</w:t>
      </w:r>
    </w:p>
    <w:p w:rsidR="00C93A26" w:rsidRPr="00F346E9" w:rsidRDefault="00C93A26" w:rsidP="00E9398F">
      <w:pPr>
        <w:tabs>
          <w:tab w:val="left" w:pos="709"/>
        </w:tabs>
        <w:ind w:firstLine="567"/>
        <w:jc w:val="both"/>
        <w:rPr>
          <w:sz w:val="26"/>
          <w:szCs w:val="26"/>
        </w:rPr>
      </w:pPr>
      <w:r w:rsidRPr="00F346E9">
        <w:rPr>
          <w:sz w:val="26"/>
          <w:szCs w:val="26"/>
        </w:rPr>
        <w:t>4) обеспечение заявителям возможности взаимодействия с органом в электронной форме через Архангельский региональный портал государственных и муниципальных услуг и Единый портал государственных и муниципальных услуг (функций):</w:t>
      </w:r>
    </w:p>
    <w:p w:rsidR="00C93A26" w:rsidRPr="00F346E9" w:rsidRDefault="00C93A26" w:rsidP="00E9398F">
      <w:pPr>
        <w:tabs>
          <w:tab w:val="left" w:pos="709"/>
        </w:tabs>
        <w:ind w:firstLine="567"/>
        <w:jc w:val="both"/>
        <w:rPr>
          <w:sz w:val="26"/>
          <w:szCs w:val="26"/>
        </w:rPr>
      </w:pPr>
      <w:r w:rsidRPr="00F346E9">
        <w:rPr>
          <w:sz w:val="26"/>
          <w:szCs w:val="26"/>
        </w:rPr>
        <w:t>-</w:t>
      </w:r>
      <w:r w:rsidRPr="00F346E9">
        <w:rPr>
          <w:sz w:val="26"/>
          <w:szCs w:val="26"/>
        </w:rPr>
        <w:tab/>
        <w:t>размещение на Архангельском региональном портале государственных и муниципальных услуг и Едином портале государственных и муниципальных услуг (функций) форм документов, необходимых для предоставления муниципальной услуги и обеспечение возможности их копирования и заполнения в электронной форме;</w:t>
      </w:r>
    </w:p>
    <w:p w:rsidR="00C93A26" w:rsidRPr="00F346E9" w:rsidRDefault="00C93A26" w:rsidP="00E9398F">
      <w:pPr>
        <w:tabs>
          <w:tab w:val="left" w:pos="709"/>
        </w:tabs>
        <w:ind w:firstLine="567"/>
        <w:jc w:val="both"/>
        <w:rPr>
          <w:sz w:val="26"/>
          <w:szCs w:val="26"/>
        </w:rPr>
      </w:pPr>
      <w:r w:rsidRPr="00F346E9">
        <w:rPr>
          <w:sz w:val="26"/>
          <w:szCs w:val="26"/>
        </w:rPr>
        <w:t>-</w:t>
      </w:r>
      <w:r w:rsidRPr="00F346E9">
        <w:rPr>
          <w:sz w:val="26"/>
          <w:szCs w:val="26"/>
        </w:rPr>
        <w:tab/>
        <w:t>обеспечение заявителям возможности направлять запросы о предоставлении муниципальной услуги (заявления с прилагаемыми к ним документами) в электронной форме;</w:t>
      </w:r>
    </w:p>
    <w:p w:rsidR="00C93A26" w:rsidRPr="00F346E9" w:rsidRDefault="00C93A26" w:rsidP="00E9398F">
      <w:pPr>
        <w:tabs>
          <w:tab w:val="left" w:pos="709"/>
        </w:tabs>
        <w:ind w:firstLine="567"/>
        <w:jc w:val="both"/>
        <w:rPr>
          <w:sz w:val="26"/>
          <w:szCs w:val="26"/>
        </w:rPr>
      </w:pPr>
      <w:r w:rsidRPr="00F346E9">
        <w:rPr>
          <w:sz w:val="26"/>
          <w:szCs w:val="26"/>
        </w:rPr>
        <w:t>-</w:t>
      </w:r>
      <w:r w:rsidRPr="00F346E9">
        <w:rPr>
          <w:sz w:val="26"/>
          <w:szCs w:val="26"/>
        </w:rPr>
        <w:tab/>
        <w:t>обеспечение заявителям возможности осуществлять с использованием Архангельского регионального портала государственных и муниципальных услуг и Единого портала государственных и муниципальных услуг (функций) мониторинг хода движения дела заявителя;</w:t>
      </w:r>
    </w:p>
    <w:p w:rsidR="00C93A26" w:rsidRPr="00F346E9" w:rsidRDefault="00C93A26" w:rsidP="00E9398F">
      <w:pPr>
        <w:tabs>
          <w:tab w:val="left" w:pos="709"/>
        </w:tabs>
        <w:ind w:firstLine="567"/>
        <w:jc w:val="both"/>
        <w:rPr>
          <w:sz w:val="26"/>
          <w:szCs w:val="26"/>
        </w:rPr>
      </w:pPr>
      <w:r w:rsidRPr="00F346E9">
        <w:rPr>
          <w:sz w:val="26"/>
          <w:szCs w:val="26"/>
        </w:rPr>
        <w:t>-</w:t>
      </w:r>
      <w:r w:rsidRPr="00F346E9">
        <w:rPr>
          <w:sz w:val="26"/>
          <w:szCs w:val="26"/>
        </w:rPr>
        <w:tab/>
        <w:t>обеспечение заявителям возможности получения результатов предоставления муниципальной услуги в электронной форме на Архангельском региональном портале государственных и муниципальных услуг и Едином портале государственных и муниципальных услуг (функций).</w:t>
      </w:r>
    </w:p>
    <w:p w:rsidR="00C93A26" w:rsidRPr="00F346E9" w:rsidRDefault="00C93A26" w:rsidP="00E9398F">
      <w:pPr>
        <w:tabs>
          <w:tab w:val="left" w:pos="709"/>
        </w:tabs>
        <w:ind w:firstLine="567"/>
        <w:jc w:val="both"/>
        <w:rPr>
          <w:sz w:val="26"/>
          <w:szCs w:val="26"/>
        </w:rPr>
      </w:pPr>
      <w:r w:rsidRPr="00F346E9">
        <w:rPr>
          <w:sz w:val="26"/>
          <w:szCs w:val="26"/>
        </w:rPr>
        <w:t>5) безвозмездность предоставления муниципальной услуги.</w:t>
      </w:r>
    </w:p>
    <w:p w:rsidR="00C93A26" w:rsidRPr="00F346E9" w:rsidRDefault="00C93A26" w:rsidP="00E9398F">
      <w:pPr>
        <w:tabs>
          <w:tab w:val="left" w:pos="709"/>
          <w:tab w:val="left" w:pos="1080"/>
          <w:tab w:val="left" w:pos="1260"/>
        </w:tabs>
        <w:ind w:firstLine="567"/>
        <w:jc w:val="both"/>
        <w:rPr>
          <w:sz w:val="26"/>
          <w:szCs w:val="26"/>
        </w:rPr>
      </w:pPr>
      <w:r w:rsidRPr="00F346E9">
        <w:rPr>
          <w:sz w:val="26"/>
          <w:szCs w:val="26"/>
        </w:rPr>
        <w:t>28.</w:t>
      </w:r>
      <w:r w:rsidRPr="00F346E9">
        <w:rPr>
          <w:sz w:val="26"/>
          <w:szCs w:val="26"/>
        </w:rPr>
        <w:tab/>
        <w:t>Показателями качества муниципальной услуги являются:</w:t>
      </w:r>
    </w:p>
    <w:p w:rsidR="00C93A26" w:rsidRPr="00F346E9" w:rsidRDefault="00C93A26" w:rsidP="00E9398F">
      <w:pPr>
        <w:tabs>
          <w:tab w:val="left" w:pos="709"/>
        </w:tabs>
        <w:ind w:firstLine="567"/>
        <w:jc w:val="both"/>
        <w:rPr>
          <w:sz w:val="26"/>
          <w:szCs w:val="26"/>
        </w:rPr>
      </w:pPr>
      <w:r w:rsidRPr="00F346E9">
        <w:rPr>
          <w:sz w:val="26"/>
          <w:szCs w:val="26"/>
        </w:rPr>
        <w:t>1) отсутствие случаев нарушения сроков при предоставлении муниципальной услуги;</w:t>
      </w:r>
    </w:p>
    <w:p w:rsidR="00C93A26" w:rsidRPr="00F346E9" w:rsidRDefault="00C93A26" w:rsidP="00E9398F">
      <w:pPr>
        <w:tabs>
          <w:tab w:val="left" w:pos="709"/>
        </w:tabs>
        <w:ind w:firstLine="567"/>
        <w:jc w:val="both"/>
        <w:rPr>
          <w:sz w:val="26"/>
          <w:szCs w:val="26"/>
        </w:rPr>
      </w:pPr>
      <w:r w:rsidRPr="00F346E9">
        <w:rPr>
          <w:sz w:val="26"/>
          <w:szCs w:val="26"/>
        </w:rPr>
        <w:t>2) отсутствие обоснованных жалоб (претензий) заявителей;</w:t>
      </w:r>
    </w:p>
    <w:p w:rsidR="00C93A26" w:rsidRPr="00F346E9" w:rsidRDefault="00C93A26" w:rsidP="00911053">
      <w:pPr>
        <w:tabs>
          <w:tab w:val="left" w:pos="709"/>
        </w:tabs>
        <w:ind w:firstLine="567"/>
        <w:jc w:val="both"/>
        <w:rPr>
          <w:sz w:val="26"/>
          <w:szCs w:val="26"/>
        </w:rPr>
      </w:pPr>
      <w:r w:rsidRPr="00F346E9">
        <w:rPr>
          <w:sz w:val="26"/>
          <w:szCs w:val="26"/>
        </w:rPr>
        <w:t>3) отсутствие случаев удовлетворения в судебном порядке заявлений заявителей, оспаривающих действия (бездействие) муниципальных служащих органа и решений органа.</w:t>
      </w:r>
    </w:p>
    <w:p w:rsidR="004C2789" w:rsidRPr="00F346E9" w:rsidRDefault="004C2789" w:rsidP="00E9398F">
      <w:pPr>
        <w:tabs>
          <w:tab w:val="left" w:pos="540"/>
        </w:tabs>
        <w:ind w:firstLine="567"/>
        <w:jc w:val="center"/>
        <w:rPr>
          <w:b/>
          <w:sz w:val="26"/>
          <w:szCs w:val="26"/>
        </w:rPr>
      </w:pPr>
    </w:p>
    <w:p w:rsidR="00C93A26" w:rsidRPr="00F346E9" w:rsidRDefault="00C93A26" w:rsidP="00E9398F">
      <w:pPr>
        <w:tabs>
          <w:tab w:val="left" w:pos="540"/>
        </w:tabs>
        <w:ind w:firstLine="567"/>
        <w:jc w:val="center"/>
        <w:rPr>
          <w:b/>
          <w:sz w:val="26"/>
          <w:szCs w:val="26"/>
        </w:rPr>
      </w:pPr>
      <w:r w:rsidRPr="00F346E9">
        <w:rPr>
          <w:b/>
          <w:sz w:val="26"/>
          <w:szCs w:val="26"/>
        </w:rPr>
        <w:t>2.9.</w:t>
      </w:r>
      <w:r w:rsidRPr="00F346E9">
        <w:rPr>
          <w:b/>
          <w:sz w:val="26"/>
          <w:szCs w:val="26"/>
        </w:rPr>
        <w:tab/>
        <w:t>Условия предоставления муниципальной услуги</w:t>
      </w:r>
    </w:p>
    <w:p w:rsidR="00C93A26" w:rsidRPr="00F346E9" w:rsidRDefault="00C93A26" w:rsidP="00E9398F">
      <w:pPr>
        <w:tabs>
          <w:tab w:val="left" w:pos="540"/>
        </w:tabs>
        <w:ind w:firstLine="567"/>
        <w:jc w:val="center"/>
        <w:rPr>
          <w:b/>
          <w:sz w:val="26"/>
          <w:szCs w:val="26"/>
        </w:rPr>
      </w:pPr>
    </w:p>
    <w:p w:rsidR="00C93A26" w:rsidRPr="00F346E9" w:rsidRDefault="00C93A26" w:rsidP="00E9398F">
      <w:pPr>
        <w:tabs>
          <w:tab w:val="left" w:pos="709"/>
          <w:tab w:val="left" w:pos="1080"/>
          <w:tab w:val="left" w:pos="1260"/>
        </w:tabs>
        <w:ind w:firstLine="567"/>
        <w:jc w:val="both"/>
        <w:rPr>
          <w:sz w:val="26"/>
          <w:szCs w:val="26"/>
        </w:rPr>
      </w:pPr>
      <w:r w:rsidRPr="00F346E9">
        <w:rPr>
          <w:sz w:val="26"/>
          <w:szCs w:val="26"/>
        </w:rPr>
        <w:t>29.</w:t>
      </w:r>
      <w:r w:rsidRPr="00F346E9">
        <w:rPr>
          <w:sz w:val="26"/>
          <w:szCs w:val="26"/>
        </w:rPr>
        <w:tab/>
        <w:t>Ордер выдаётся на срок</w:t>
      </w:r>
      <w:r w:rsidRPr="00F346E9">
        <w:rPr>
          <w:rStyle w:val="aa"/>
          <w:sz w:val="26"/>
          <w:szCs w:val="26"/>
        </w:rPr>
        <w:t>,</w:t>
      </w:r>
      <w:r w:rsidRPr="00F346E9">
        <w:rPr>
          <w:sz w:val="26"/>
          <w:szCs w:val="26"/>
        </w:rPr>
        <w:t xml:space="preserve"> предусмотренный рабочим проектом на строительство, ремонт или реконструкцию подземных коммуникаций или на иные работы.</w:t>
      </w:r>
    </w:p>
    <w:p w:rsidR="00C93A26" w:rsidRPr="00F346E9" w:rsidRDefault="00C93A26" w:rsidP="00E9398F">
      <w:pPr>
        <w:tabs>
          <w:tab w:val="left" w:pos="709"/>
          <w:tab w:val="left" w:pos="1080"/>
          <w:tab w:val="left" w:pos="1260"/>
        </w:tabs>
        <w:ind w:firstLine="567"/>
        <w:jc w:val="both"/>
        <w:rPr>
          <w:sz w:val="26"/>
          <w:szCs w:val="26"/>
        </w:rPr>
      </w:pPr>
      <w:r w:rsidRPr="00F346E9">
        <w:rPr>
          <w:sz w:val="26"/>
          <w:szCs w:val="26"/>
        </w:rPr>
        <w:t>Срок действия ордера может быть продлён по заявлению в установленной форме.</w:t>
      </w:r>
    </w:p>
    <w:p w:rsidR="00C93A26" w:rsidRPr="00F346E9" w:rsidRDefault="00C93A26" w:rsidP="00E9398F">
      <w:pPr>
        <w:tabs>
          <w:tab w:val="left" w:pos="709"/>
          <w:tab w:val="left" w:pos="1080"/>
          <w:tab w:val="left" w:pos="1260"/>
        </w:tabs>
        <w:ind w:firstLine="567"/>
        <w:jc w:val="both"/>
        <w:rPr>
          <w:sz w:val="26"/>
          <w:szCs w:val="26"/>
        </w:rPr>
      </w:pPr>
      <w:r w:rsidRPr="00F346E9">
        <w:rPr>
          <w:sz w:val="26"/>
          <w:szCs w:val="26"/>
        </w:rPr>
        <w:t>Ордер сдается в течение 3-х дней с момента окончания восстановительных работ.</w:t>
      </w:r>
    </w:p>
    <w:p w:rsidR="00C93A26" w:rsidRPr="00F346E9" w:rsidRDefault="00C93A26" w:rsidP="00E9398F">
      <w:pPr>
        <w:tabs>
          <w:tab w:val="left" w:pos="709"/>
          <w:tab w:val="left" w:pos="1080"/>
          <w:tab w:val="left" w:pos="1260"/>
        </w:tabs>
        <w:ind w:firstLine="567"/>
        <w:jc w:val="both"/>
        <w:rPr>
          <w:sz w:val="26"/>
          <w:szCs w:val="26"/>
        </w:rPr>
      </w:pPr>
    </w:p>
    <w:p w:rsidR="00C93A26" w:rsidRPr="00F346E9" w:rsidRDefault="00C93A26" w:rsidP="00E9398F">
      <w:pPr>
        <w:tabs>
          <w:tab w:val="left" w:pos="540"/>
          <w:tab w:val="left" w:pos="1080"/>
          <w:tab w:val="left" w:pos="1260"/>
        </w:tabs>
        <w:ind w:firstLine="567"/>
        <w:jc w:val="center"/>
        <w:rPr>
          <w:sz w:val="26"/>
          <w:szCs w:val="26"/>
        </w:rPr>
      </w:pPr>
      <w:r w:rsidRPr="00F346E9">
        <w:rPr>
          <w:b/>
          <w:sz w:val="26"/>
          <w:szCs w:val="26"/>
          <w:lang w:val="en-US"/>
        </w:rPr>
        <w:lastRenderedPageBreak/>
        <w:t>III</w:t>
      </w:r>
      <w:r w:rsidRPr="00F346E9">
        <w:rPr>
          <w:b/>
          <w:sz w:val="26"/>
          <w:szCs w:val="26"/>
        </w:rPr>
        <w:t>. Административные процедуры</w:t>
      </w:r>
    </w:p>
    <w:p w:rsidR="00C93A26" w:rsidRPr="00F346E9" w:rsidRDefault="00C93A26" w:rsidP="00E9398F">
      <w:pPr>
        <w:ind w:firstLine="567"/>
        <w:jc w:val="center"/>
        <w:rPr>
          <w:b/>
          <w:sz w:val="26"/>
          <w:szCs w:val="26"/>
        </w:rPr>
      </w:pPr>
    </w:p>
    <w:p w:rsidR="00C93A26" w:rsidRPr="00F346E9" w:rsidRDefault="00C93A26" w:rsidP="00E9398F">
      <w:pPr>
        <w:ind w:firstLine="567"/>
        <w:jc w:val="center"/>
        <w:rPr>
          <w:b/>
          <w:sz w:val="26"/>
          <w:szCs w:val="26"/>
        </w:rPr>
      </w:pPr>
      <w:r w:rsidRPr="00F346E9">
        <w:rPr>
          <w:b/>
          <w:sz w:val="26"/>
          <w:szCs w:val="26"/>
        </w:rPr>
        <w:t>3.1.</w:t>
      </w:r>
      <w:r w:rsidRPr="00F346E9">
        <w:rPr>
          <w:b/>
          <w:sz w:val="26"/>
          <w:szCs w:val="26"/>
        </w:rPr>
        <w:tab/>
        <w:t>Регистрация запроса заявителя о предоставлении муниципальной услуги</w:t>
      </w:r>
    </w:p>
    <w:p w:rsidR="00C93A26" w:rsidRPr="00F346E9" w:rsidRDefault="00C93A26" w:rsidP="00E9398F">
      <w:pPr>
        <w:ind w:firstLine="567"/>
        <w:jc w:val="center"/>
        <w:rPr>
          <w:b/>
          <w:sz w:val="26"/>
          <w:szCs w:val="26"/>
        </w:rPr>
      </w:pPr>
    </w:p>
    <w:p w:rsidR="00C93A26" w:rsidRPr="00F346E9" w:rsidRDefault="00C93A26" w:rsidP="00E9398F">
      <w:pPr>
        <w:tabs>
          <w:tab w:val="left" w:pos="709"/>
          <w:tab w:val="left" w:pos="1080"/>
        </w:tabs>
        <w:ind w:firstLine="567"/>
        <w:jc w:val="both"/>
        <w:rPr>
          <w:sz w:val="26"/>
          <w:szCs w:val="26"/>
        </w:rPr>
      </w:pPr>
      <w:r w:rsidRPr="00F346E9">
        <w:rPr>
          <w:sz w:val="26"/>
          <w:szCs w:val="26"/>
        </w:rPr>
        <w:t>30.</w:t>
      </w:r>
      <w:r w:rsidRPr="00F346E9">
        <w:rPr>
          <w:sz w:val="26"/>
          <w:szCs w:val="26"/>
        </w:rPr>
        <w:tab/>
        <w:t>Основанием для предоставления муниципальной услуги является получение органом заявления заявителя с прилагаемыми к нему документами.</w:t>
      </w:r>
    </w:p>
    <w:p w:rsidR="00C93A26" w:rsidRPr="00F346E9" w:rsidRDefault="00C93A26" w:rsidP="00E9398F">
      <w:pPr>
        <w:tabs>
          <w:tab w:val="left" w:pos="709"/>
        </w:tabs>
        <w:ind w:firstLine="567"/>
        <w:jc w:val="both"/>
        <w:rPr>
          <w:sz w:val="26"/>
          <w:szCs w:val="26"/>
        </w:rPr>
      </w:pPr>
      <w:r w:rsidRPr="00F346E9">
        <w:rPr>
          <w:sz w:val="26"/>
          <w:szCs w:val="26"/>
        </w:rPr>
        <w:t xml:space="preserve">Запрос подлежит обязательной регистрации лицом, ответственным за прием документов в срок, установленный  подпунктом 1 пункта 18 настоящего административного регламента, и передаче руководителю органа, уполномоченного предоставлять муниципальную услугу. </w:t>
      </w:r>
    </w:p>
    <w:p w:rsidR="00C93A26" w:rsidRPr="00F346E9" w:rsidRDefault="00C93A26" w:rsidP="00E9398F">
      <w:pPr>
        <w:tabs>
          <w:tab w:val="left" w:pos="709"/>
        </w:tabs>
        <w:ind w:firstLine="567"/>
        <w:jc w:val="both"/>
        <w:rPr>
          <w:sz w:val="26"/>
          <w:szCs w:val="26"/>
        </w:rPr>
      </w:pPr>
      <w:r w:rsidRPr="00F346E9">
        <w:rPr>
          <w:sz w:val="26"/>
          <w:szCs w:val="26"/>
        </w:rPr>
        <w:t>Руководитель органа, уполномоченного предоставлять муниципальную услугу, направляет запрос для анализа тематики и принятия решения о возможности (невозможности) исполнения ответственному должностному лицу по предоставлению муниципальной услуги.</w:t>
      </w:r>
    </w:p>
    <w:p w:rsidR="00C93A26" w:rsidRPr="00F346E9" w:rsidRDefault="00C93A26" w:rsidP="00E9398F">
      <w:pPr>
        <w:tabs>
          <w:tab w:val="left" w:pos="709"/>
        </w:tabs>
        <w:ind w:firstLine="567"/>
        <w:jc w:val="both"/>
        <w:rPr>
          <w:sz w:val="26"/>
          <w:szCs w:val="26"/>
        </w:rPr>
      </w:pPr>
      <w:r w:rsidRPr="00F346E9">
        <w:rPr>
          <w:sz w:val="26"/>
          <w:szCs w:val="26"/>
        </w:rPr>
        <w:t>Ответственное должностное лицо по предоставлению муниципальной услуги производит анализ тематики запроса заявителя и принимает решение о возможности (невозможности) его исполнения согласно утвержденной блок-схеме.</w:t>
      </w:r>
    </w:p>
    <w:p w:rsidR="00C93A26" w:rsidRPr="00F346E9" w:rsidRDefault="00C93A26" w:rsidP="00E9398F">
      <w:pPr>
        <w:tabs>
          <w:tab w:val="left" w:pos="709"/>
          <w:tab w:val="left" w:pos="1080"/>
        </w:tabs>
        <w:ind w:firstLine="567"/>
        <w:jc w:val="both"/>
        <w:rPr>
          <w:sz w:val="26"/>
          <w:szCs w:val="26"/>
        </w:rPr>
      </w:pPr>
      <w:r w:rsidRPr="00F346E9">
        <w:rPr>
          <w:sz w:val="26"/>
          <w:szCs w:val="26"/>
        </w:rPr>
        <w:t>31.</w:t>
      </w:r>
      <w:r w:rsidRPr="00F346E9">
        <w:rPr>
          <w:sz w:val="26"/>
          <w:szCs w:val="26"/>
        </w:rPr>
        <w:tab/>
        <w:t>В случае наличия оснований для отказа в приеме документов (пункт 17 настоящего административного регламента) ответственное должностное лицо за предоставление муниципальной услуги подготавливает уведомление об этом. В уведомлении указывается конкретное основание для отказа в приеме документов с разъяснением, в чем оно состоит.</w:t>
      </w:r>
    </w:p>
    <w:p w:rsidR="00C93A26" w:rsidRPr="00F346E9" w:rsidRDefault="00C93A26" w:rsidP="00E9398F">
      <w:pPr>
        <w:tabs>
          <w:tab w:val="left" w:pos="709"/>
        </w:tabs>
        <w:ind w:firstLine="567"/>
        <w:jc w:val="both"/>
        <w:rPr>
          <w:sz w:val="26"/>
          <w:szCs w:val="26"/>
        </w:rPr>
      </w:pPr>
      <w:r w:rsidRPr="00F346E9">
        <w:rPr>
          <w:sz w:val="26"/>
          <w:szCs w:val="26"/>
        </w:rPr>
        <w:t>Уведомление об отказе в приеме документов подписывается руководителем органа и направляется заявителю почтовым отправлением (с приложенными к запросу документами).</w:t>
      </w:r>
    </w:p>
    <w:p w:rsidR="00C93A26" w:rsidRPr="00F346E9" w:rsidRDefault="00C93A26" w:rsidP="00E9398F">
      <w:pPr>
        <w:tabs>
          <w:tab w:val="left" w:pos="709"/>
          <w:tab w:val="left" w:pos="1080"/>
        </w:tabs>
        <w:ind w:firstLine="567"/>
        <w:jc w:val="both"/>
        <w:rPr>
          <w:sz w:val="26"/>
          <w:szCs w:val="26"/>
        </w:rPr>
      </w:pPr>
      <w:r w:rsidRPr="00F346E9">
        <w:rPr>
          <w:sz w:val="26"/>
          <w:szCs w:val="26"/>
        </w:rPr>
        <w:t>32.</w:t>
      </w:r>
      <w:r w:rsidRPr="00F346E9">
        <w:rPr>
          <w:sz w:val="26"/>
          <w:szCs w:val="26"/>
        </w:rPr>
        <w:tab/>
        <w:t>В случае отсутствия оснований для отказа в приеме документов (пункт 17 настоящего административного регламента) ответственное должностное лицо за предоставление муниципальной услуги исполняет запрос в срок, установленный пунктом 20 настоящего административного регламента.</w:t>
      </w:r>
    </w:p>
    <w:p w:rsidR="00C93A26" w:rsidRPr="00F346E9" w:rsidRDefault="00C93A26" w:rsidP="00E9398F">
      <w:pPr>
        <w:ind w:firstLine="567"/>
        <w:jc w:val="both"/>
        <w:rPr>
          <w:sz w:val="26"/>
          <w:szCs w:val="26"/>
        </w:rPr>
      </w:pPr>
    </w:p>
    <w:p w:rsidR="00C93A26" w:rsidRPr="00F346E9" w:rsidRDefault="00C93A26" w:rsidP="00E9398F">
      <w:pPr>
        <w:ind w:firstLine="567"/>
        <w:jc w:val="center"/>
        <w:rPr>
          <w:b/>
          <w:sz w:val="26"/>
          <w:szCs w:val="26"/>
        </w:rPr>
      </w:pPr>
      <w:r w:rsidRPr="00F346E9">
        <w:rPr>
          <w:b/>
          <w:sz w:val="26"/>
          <w:szCs w:val="26"/>
          <w:lang w:val="en-US"/>
        </w:rPr>
        <w:t>IV</w:t>
      </w:r>
      <w:r w:rsidRPr="00F346E9">
        <w:rPr>
          <w:b/>
          <w:sz w:val="26"/>
          <w:szCs w:val="26"/>
        </w:rPr>
        <w:t>. Контроль за исполнением административного регламента</w:t>
      </w:r>
    </w:p>
    <w:p w:rsidR="00C93A26" w:rsidRPr="00F346E9" w:rsidRDefault="00C93A26" w:rsidP="00E9398F">
      <w:pPr>
        <w:ind w:firstLine="567"/>
        <w:jc w:val="center"/>
        <w:rPr>
          <w:b/>
          <w:sz w:val="26"/>
          <w:szCs w:val="26"/>
        </w:rPr>
      </w:pPr>
    </w:p>
    <w:p w:rsidR="00C93A26" w:rsidRPr="00F346E9" w:rsidRDefault="00C93A26" w:rsidP="00E9398F">
      <w:pPr>
        <w:tabs>
          <w:tab w:val="left" w:pos="709"/>
          <w:tab w:val="left" w:pos="1080"/>
        </w:tabs>
        <w:ind w:firstLine="567"/>
        <w:jc w:val="both"/>
        <w:rPr>
          <w:sz w:val="26"/>
          <w:szCs w:val="26"/>
        </w:rPr>
      </w:pPr>
      <w:r w:rsidRPr="00F346E9">
        <w:rPr>
          <w:sz w:val="26"/>
          <w:szCs w:val="26"/>
        </w:rPr>
        <w:t>33.</w:t>
      </w:r>
      <w:r w:rsidRPr="00F346E9">
        <w:rPr>
          <w:sz w:val="26"/>
          <w:szCs w:val="26"/>
        </w:rPr>
        <w:tab/>
        <w:t xml:space="preserve">Контроль за исполнением настоящего административного регламента осуществляется </w:t>
      </w:r>
      <w:r w:rsidR="00911053" w:rsidRPr="00F346E9">
        <w:rPr>
          <w:sz w:val="26"/>
          <w:szCs w:val="26"/>
        </w:rPr>
        <w:t xml:space="preserve">первым </w:t>
      </w:r>
      <w:r w:rsidRPr="00F346E9">
        <w:rPr>
          <w:sz w:val="26"/>
          <w:szCs w:val="26"/>
        </w:rPr>
        <w:t xml:space="preserve">заместителем главы </w:t>
      </w:r>
      <w:r w:rsidR="00911053" w:rsidRPr="00F346E9">
        <w:rPr>
          <w:sz w:val="26"/>
          <w:szCs w:val="26"/>
        </w:rPr>
        <w:t>Каргопольского муниципального округа</w:t>
      </w:r>
      <w:r w:rsidRPr="00F346E9">
        <w:rPr>
          <w:sz w:val="26"/>
          <w:szCs w:val="26"/>
        </w:rPr>
        <w:t xml:space="preserve">, начальником </w:t>
      </w:r>
      <w:r w:rsidR="00911053" w:rsidRPr="00F346E9">
        <w:rPr>
          <w:sz w:val="26"/>
          <w:szCs w:val="26"/>
        </w:rPr>
        <w:t xml:space="preserve">отдела строительства и архитектуры </w:t>
      </w:r>
      <w:r w:rsidRPr="00F346E9">
        <w:rPr>
          <w:sz w:val="26"/>
          <w:szCs w:val="26"/>
        </w:rPr>
        <w:t>в следующих формах:</w:t>
      </w:r>
    </w:p>
    <w:p w:rsidR="00C93A26" w:rsidRPr="00F346E9" w:rsidRDefault="00C93A26" w:rsidP="00E9398F">
      <w:pPr>
        <w:tabs>
          <w:tab w:val="left" w:pos="709"/>
        </w:tabs>
        <w:ind w:firstLine="567"/>
        <w:jc w:val="both"/>
        <w:rPr>
          <w:sz w:val="26"/>
          <w:szCs w:val="26"/>
        </w:rPr>
      </w:pPr>
      <w:r w:rsidRPr="00F346E9">
        <w:rPr>
          <w:sz w:val="26"/>
          <w:szCs w:val="26"/>
        </w:rPr>
        <w:t>-</w:t>
      </w:r>
      <w:r w:rsidRPr="00F346E9">
        <w:rPr>
          <w:sz w:val="26"/>
          <w:szCs w:val="26"/>
        </w:rPr>
        <w:tab/>
        <w:t>текущее наблюдение за выполнением муниципальными служащими органа административных действий при предоставлении муниципальной услуги;</w:t>
      </w:r>
    </w:p>
    <w:p w:rsidR="00C93A26" w:rsidRPr="00F346E9" w:rsidRDefault="00C93A26" w:rsidP="00E9398F">
      <w:pPr>
        <w:tabs>
          <w:tab w:val="left" w:pos="709"/>
        </w:tabs>
        <w:ind w:firstLine="567"/>
        <w:jc w:val="both"/>
        <w:rPr>
          <w:sz w:val="26"/>
          <w:szCs w:val="26"/>
        </w:rPr>
      </w:pPr>
      <w:r w:rsidRPr="00F346E9">
        <w:rPr>
          <w:sz w:val="26"/>
          <w:szCs w:val="26"/>
        </w:rPr>
        <w:t>-</w:t>
      </w:r>
      <w:r w:rsidRPr="00F346E9">
        <w:rPr>
          <w:sz w:val="26"/>
          <w:szCs w:val="26"/>
        </w:rPr>
        <w:tab/>
        <w:t>рассмотрение жалоб (претензий) на действия (бездействие) муниципальных служащих органа, выполняющих административные действия при предоставлении муниципальной услуги.</w:t>
      </w:r>
    </w:p>
    <w:p w:rsidR="00C93A26" w:rsidRPr="00F346E9" w:rsidRDefault="00C93A26" w:rsidP="00E9398F">
      <w:pPr>
        <w:tabs>
          <w:tab w:val="left" w:pos="709"/>
          <w:tab w:val="left" w:pos="1080"/>
        </w:tabs>
        <w:ind w:firstLine="567"/>
        <w:jc w:val="both"/>
        <w:rPr>
          <w:sz w:val="26"/>
          <w:szCs w:val="26"/>
        </w:rPr>
      </w:pPr>
      <w:r w:rsidRPr="00F346E9">
        <w:rPr>
          <w:sz w:val="26"/>
          <w:szCs w:val="26"/>
        </w:rPr>
        <w:t>34.</w:t>
      </w:r>
      <w:r w:rsidRPr="00F346E9">
        <w:rPr>
          <w:sz w:val="26"/>
          <w:szCs w:val="26"/>
        </w:rPr>
        <w:tab/>
        <w:t>Обязанности муниципальных служащих органа по исполнению настоящего административного регламента, а также их персональная ответственность за неисполнение или ненадлежащее исполнение своих обязанностей закрепляется в должностных инструкциях соответствующих муниципальных служащих.</w:t>
      </w:r>
    </w:p>
    <w:p w:rsidR="003A4F4B" w:rsidRPr="0027054A" w:rsidRDefault="00C93A26" w:rsidP="0027054A">
      <w:pPr>
        <w:tabs>
          <w:tab w:val="left" w:pos="709"/>
          <w:tab w:val="left" w:pos="1080"/>
        </w:tabs>
        <w:ind w:firstLine="567"/>
        <w:jc w:val="both"/>
        <w:rPr>
          <w:sz w:val="26"/>
          <w:szCs w:val="26"/>
        </w:rPr>
      </w:pPr>
      <w:r w:rsidRPr="00F346E9">
        <w:rPr>
          <w:sz w:val="26"/>
          <w:szCs w:val="26"/>
        </w:rPr>
        <w:t>35.</w:t>
      </w:r>
      <w:r w:rsidRPr="00F346E9">
        <w:rPr>
          <w:sz w:val="26"/>
          <w:szCs w:val="26"/>
        </w:rPr>
        <w:tab/>
        <w:t>Решения руководителя органа могут быть оспорены в порядке, предусмотренном действующим законодательством Российской Федерации.</w:t>
      </w:r>
    </w:p>
    <w:p w:rsidR="00C93A26" w:rsidRPr="00F346E9" w:rsidRDefault="00C93A26" w:rsidP="00E9398F">
      <w:pPr>
        <w:autoSpaceDE w:val="0"/>
        <w:autoSpaceDN w:val="0"/>
        <w:adjustRightInd w:val="0"/>
        <w:ind w:firstLine="567"/>
        <w:jc w:val="center"/>
        <w:outlineLvl w:val="1"/>
        <w:rPr>
          <w:b/>
          <w:bCs/>
          <w:sz w:val="26"/>
          <w:szCs w:val="26"/>
        </w:rPr>
      </w:pPr>
      <w:r w:rsidRPr="00F346E9">
        <w:rPr>
          <w:b/>
          <w:bCs/>
          <w:sz w:val="26"/>
          <w:szCs w:val="26"/>
          <w:lang w:val="en-US"/>
        </w:rPr>
        <w:lastRenderedPageBreak/>
        <w:t>V</w:t>
      </w:r>
      <w:r w:rsidRPr="00F346E9">
        <w:rPr>
          <w:b/>
          <w:bCs/>
          <w:sz w:val="26"/>
          <w:szCs w:val="26"/>
        </w:rPr>
        <w:t>. Досудебный (внесудебный) порядок обжалования решений и действий (бездействия) органа, а также его должностных лиц, муниципальных служащих</w:t>
      </w:r>
    </w:p>
    <w:p w:rsidR="00C93A26" w:rsidRPr="00F346E9" w:rsidRDefault="00C93A26" w:rsidP="00E9398F">
      <w:pPr>
        <w:autoSpaceDE w:val="0"/>
        <w:autoSpaceDN w:val="0"/>
        <w:adjustRightInd w:val="0"/>
        <w:ind w:firstLine="567"/>
        <w:jc w:val="center"/>
        <w:outlineLvl w:val="1"/>
        <w:rPr>
          <w:b/>
          <w:bCs/>
          <w:sz w:val="26"/>
          <w:szCs w:val="26"/>
        </w:rPr>
      </w:pPr>
    </w:p>
    <w:p w:rsidR="00162D29" w:rsidRPr="00F346E9" w:rsidRDefault="00162D29" w:rsidP="00162D29">
      <w:pPr>
        <w:pStyle w:val="3"/>
        <w:spacing w:before="0" w:beforeAutospacing="0" w:after="0" w:afterAutospacing="0"/>
        <w:ind w:firstLine="567"/>
        <w:jc w:val="both"/>
        <w:rPr>
          <w:b w:val="0"/>
          <w:sz w:val="26"/>
          <w:szCs w:val="26"/>
        </w:rPr>
      </w:pPr>
      <w:r w:rsidRPr="00F346E9">
        <w:rPr>
          <w:b w:val="0"/>
          <w:sz w:val="26"/>
          <w:szCs w:val="26"/>
        </w:rPr>
        <w:t xml:space="preserve">36. Заявитель вправе в досудебном (внесудебном) порядке обратиться с жалобой на решения и действия (бездействие) администрации, ее должностных лиц, </w:t>
      </w:r>
      <w:r w:rsidR="003758B8" w:rsidRPr="00F346E9">
        <w:rPr>
          <w:b w:val="0"/>
          <w:sz w:val="26"/>
          <w:szCs w:val="26"/>
        </w:rPr>
        <w:t>муниципальных служащих</w:t>
      </w:r>
      <w:r w:rsidRPr="00F346E9">
        <w:rPr>
          <w:b w:val="0"/>
          <w:sz w:val="26"/>
          <w:szCs w:val="26"/>
        </w:rPr>
        <w:t xml:space="preserve">, а также многофункционального центра предоставления государственных и муниципальных услуг и привлекаемых им организаций, их работников (далее – жалоба). </w:t>
      </w:r>
    </w:p>
    <w:p w:rsidR="00162D29" w:rsidRPr="00F346E9" w:rsidRDefault="00162D29" w:rsidP="00162D29">
      <w:pPr>
        <w:pStyle w:val="3"/>
        <w:spacing w:before="0" w:beforeAutospacing="0" w:after="0" w:afterAutospacing="0"/>
        <w:ind w:firstLine="567"/>
        <w:jc w:val="both"/>
        <w:rPr>
          <w:b w:val="0"/>
          <w:sz w:val="26"/>
          <w:szCs w:val="26"/>
        </w:rPr>
      </w:pPr>
      <w:r w:rsidRPr="00F346E9">
        <w:rPr>
          <w:b w:val="0"/>
          <w:sz w:val="26"/>
          <w:szCs w:val="26"/>
        </w:rPr>
        <w:t xml:space="preserve">37. Жалобы подаются: </w:t>
      </w:r>
    </w:p>
    <w:p w:rsidR="00162D29" w:rsidRPr="00F346E9" w:rsidRDefault="00162D29" w:rsidP="00162D29">
      <w:pPr>
        <w:pStyle w:val="3"/>
        <w:numPr>
          <w:ilvl w:val="0"/>
          <w:numId w:val="14"/>
        </w:numPr>
        <w:spacing w:before="0" w:beforeAutospacing="0" w:after="0" w:afterAutospacing="0"/>
        <w:jc w:val="both"/>
        <w:rPr>
          <w:b w:val="0"/>
          <w:sz w:val="26"/>
          <w:szCs w:val="26"/>
        </w:rPr>
      </w:pPr>
      <w:r w:rsidRPr="00F346E9">
        <w:rPr>
          <w:b w:val="0"/>
          <w:sz w:val="26"/>
          <w:szCs w:val="26"/>
        </w:rPr>
        <w:t xml:space="preserve">на решения и действия (бездействие) муниципальных служащих администрации – главе администрации; </w:t>
      </w:r>
    </w:p>
    <w:p w:rsidR="00162D29" w:rsidRPr="00F346E9" w:rsidRDefault="00162D29" w:rsidP="00162D29">
      <w:pPr>
        <w:pStyle w:val="3"/>
        <w:numPr>
          <w:ilvl w:val="0"/>
          <w:numId w:val="14"/>
        </w:numPr>
        <w:spacing w:before="0" w:beforeAutospacing="0" w:after="0" w:afterAutospacing="0"/>
        <w:jc w:val="both"/>
        <w:rPr>
          <w:b w:val="0"/>
          <w:sz w:val="26"/>
          <w:szCs w:val="26"/>
        </w:rPr>
      </w:pPr>
      <w:r w:rsidRPr="00F346E9">
        <w:rPr>
          <w:b w:val="0"/>
          <w:sz w:val="26"/>
          <w:szCs w:val="26"/>
        </w:rPr>
        <w:t>на решения и действия (бездействие) работника (кроме руководителя) многофункционального центра предоставления государственных и муниципальных услуг – руководителю многофункционального центра предоставления государственных и муниципальных услуг;</w:t>
      </w:r>
    </w:p>
    <w:p w:rsidR="00162D29" w:rsidRPr="00F346E9" w:rsidRDefault="00162D29" w:rsidP="00162D29">
      <w:pPr>
        <w:pStyle w:val="3"/>
        <w:numPr>
          <w:ilvl w:val="0"/>
          <w:numId w:val="14"/>
        </w:numPr>
        <w:spacing w:before="0" w:beforeAutospacing="0" w:after="0" w:afterAutospacing="0"/>
        <w:jc w:val="both"/>
        <w:rPr>
          <w:b w:val="0"/>
          <w:sz w:val="26"/>
          <w:szCs w:val="26"/>
        </w:rPr>
      </w:pPr>
      <w:r w:rsidRPr="00F346E9">
        <w:rPr>
          <w:b w:val="0"/>
          <w:sz w:val="26"/>
          <w:szCs w:val="26"/>
        </w:rPr>
        <w:t>на решения и действия (бездействие) руководителя многофункционального центра предоставления государственных и муниципальных услуг – министру связи и информационных технологий Архангельской области;</w:t>
      </w:r>
    </w:p>
    <w:p w:rsidR="00162D29" w:rsidRPr="00F346E9" w:rsidRDefault="00162D29" w:rsidP="00162D29">
      <w:pPr>
        <w:pStyle w:val="3"/>
        <w:numPr>
          <w:ilvl w:val="0"/>
          <w:numId w:val="14"/>
        </w:numPr>
        <w:spacing w:before="0" w:beforeAutospacing="0" w:after="0" w:afterAutospacing="0"/>
        <w:jc w:val="both"/>
        <w:rPr>
          <w:b w:val="0"/>
          <w:sz w:val="26"/>
          <w:szCs w:val="26"/>
        </w:rPr>
      </w:pPr>
      <w:r w:rsidRPr="00F346E9">
        <w:rPr>
          <w:b w:val="0"/>
          <w:sz w:val="26"/>
          <w:szCs w:val="26"/>
        </w:rPr>
        <w:t xml:space="preserve">на решения и действия (бездействие) работника организации, привлекаемой многофункциональным центром предоставления государственных и муниципальных услуг, – руководителю этой организации. </w:t>
      </w:r>
    </w:p>
    <w:p w:rsidR="00362FD1" w:rsidRPr="00F346E9" w:rsidRDefault="00162D29" w:rsidP="000E5C57">
      <w:pPr>
        <w:pStyle w:val="3"/>
        <w:spacing w:before="0" w:beforeAutospacing="0" w:after="0" w:afterAutospacing="0"/>
        <w:ind w:firstLine="567"/>
        <w:jc w:val="both"/>
        <w:rPr>
          <w:b w:val="0"/>
          <w:sz w:val="26"/>
          <w:szCs w:val="26"/>
        </w:rPr>
      </w:pPr>
      <w:r w:rsidRPr="00F346E9">
        <w:rPr>
          <w:b w:val="0"/>
          <w:sz w:val="26"/>
          <w:szCs w:val="26"/>
        </w:rPr>
        <w:t>38. Жалобы рассматриваются должностными лицами, указанными в пункте 52 настоящего административного регламента, в порядке, предусмотренном Федеральным законом от 27 июля 2010 года № 210-ФЗ «Об организации предоставления государственных и муниципальных услуг», и настоящим административным регламентом.</w:t>
      </w:r>
    </w:p>
    <w:p w:rsidR="00362FD1" w:rsidRPr="00F346E9" w:rsidRDefault="00362FD1">
      <w:pPr>
        <w:rPr>
          <w:bCs/>
          <w:sz w:val="26"/>
          <w:szCs w:val="26"/>
        </w:rPr>
      </w:pPr>
      <w:r w:rsidRPr="00F346E9">
        <w:rPr>
          <w:b/>
          <w:sz w:val="26"/>
          <w:szCs w:val="26"/>
        </w:rPr>
        <w:br w:type="page"/>
      </w:r>
    </w:p>
    <w:p w:rsidR="00C93A26" w:rsidRPr="00F346E9" w:rsidRDefault="000E5C57" w:rsidP="002623AD">
      <w:pPr>
        <w:pStyle w:val="3"/>
        <w:spacing w:before="0" w:beforeAutospacing="0" w:after="0" w:afterAutospacing="0"/>
        <w:ind w:right="283"/>
        <w:jc w:val="right"/>
        <w:rPr>
          <w:b w:val="0"/>
          <w:sz w:val="26"/>
          <w:szCs w:val="26"/>
        </w:rPr>
      </w:pPr>
      <w:r w:rsidRPr="00F346E9">
        <w:rPr>
          <w:b w:val="0"/>
          <w:sz w:val="26"/>
          <w:szCs w:val="26"/>
        </w:rPr>
        <w:lastRenderedPageBreak/>
        <w:t>П</w:t>
      </w:r>
      <w:r w:rsidR="00C93A26" w:rsidRPr="00F346E9">
        <w:rPr>
          <w:b w:val="0"/>
          <w:sz w:val="26"/>
          <w:szCs w:val="26"/>
        </w:rPr>
        <w:t>риложение 1</w:t>
      </w:r>
    </w:p>
    <w:tbl>
      <w:tblPr>
        <w:tblW w:w="4678" w:type="dxa"/>
        <w:tblInd w:w="5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78"/>
      </w:tblGrid>
      <w:tr w:rsidR="00C93A26" w:rsidRPr="00F346E9">
        <w:trPr>
          <w:trHeight w:val="928"/>
        </w:trPr>
        <w:tc>
          <w:tcPr>
            <w:tcW w:w="4678" w:type="dxa"/>
            <w:tcBorders>
              <w:top w:val="nil"/>
              <w:left w:val="nil"/>
              <w:bottom w:val="nil"/>
              <w:right w:val="nil"/>
            </w:tcBorders>
          </w:tcPr>
          <w:p w:rsidR="00C93A26" w:rsidRPr="00F346E9" w:rsidRDefault="00C93A26" w:rsidP="002623AD">
            <w:pPr>
              <w:pStyle w:val="3"/>
              <w:spacing w:before="0" w:beforeAutospacing="0" w:after="0" w:afterAutospacing="0"/>
              <w:jc w:val="both"/>
              <w:rPr>
                <w:b w:val="0"/>
                <w:sz w:val="26"/>
                <w:szCs w:val="26"/>
              </w:rPr>
            </w:pPr>
            <w:r w:rsidRPr="00F346E9">
              <w:rPr>
                <w:b w:val="0"/>
                <w:sz w:val="26"/>
                <w:szCs w:val="26"/>
              </w:rPr>
              <w:t>к административному регламенту муниципальной услуги по выдаче ордеров</w:t>
            </w:r>
          </w:p>
          <w:p w:rsidR="00C93A26" w:rsidRPr="00F346E9" w:rsidRDefault="00C93A26" w:rsidP="002623AD">
            <w:pPr>
              <w:pStyle w:val="3"/>
              <w:spacing w:before="0" w:beforeAutospacing="0" w:after="0" w:afterAutospacing="0"/>
              <w:jc w:val="both"/>
              <w:rPr>
                <w:b w:val="0"/>
                <w:sz w:val="26"/>
                <w:szCs w:val="26"/>
              </w:rPr>
            </w:pPr>
            <w:r w:rsidRPr="00F346E9">
              <w:rPr>
                <w:b w:val="0"/>
                <w:sz w:val="26"/>
                <w:szCs w:val="26"/>
              </w:rPr>
              <w:t xml:space="preserve">на проведение земляных работ </w:t>
            </w:r>
          </w:p>
        </w:tc>
      </w:tr>
    </w:tbl>
    <w:p w:rsidR="00C93A26" w:rsidRPr="00F346E9" w:rsidRDefault="00C93A26" w:rsidP="00820A82">
      <w:pPr>
        <w:jc w:val="right"/>
        <w:rPr>
          <w:sz w:val="26"/>
          <w:szCs w:val="26"/>
        </w:rPr>
      </w:pPr>
    </w:p>
    <w:p w:rsidR="00C93A26" w:rsidRPr="00F346E9" w:rsidRDefault="00C93A26" w:rsidP="00820A82">
      <w:pPr>
        <w:jc w:val="right"/>
        <w:rPr>
          <w:sz w:val="26"/>
          <w:szCs w:val="26"/>
        </w:rPr>
      </w:pPr>
    </w:p>
    <w:p w:rsidR="00C93A26" w:rsidRPr="00F346E9" w:rsidRDefault="00C93A26" w:rsidP="00820A82">
      <w:pPr>
        <w:jc w:val="center"/>
        <w:rPr>
          <w:b/>
          <w:sz w:val="26"/>
          <w:szCs w:val="26"/>
        </w:rPr>
      </w:pPr>
      <w:r w:rsidRPr="00F346E9">
        <w:rPr>
          <w:b/>
          <w:sz w:val="26"/>
          <w:szCs w:val="26"/>
        </w:rPr>
        <w:t>Блок-схема</w:t>
      </w:r>
    </w:p>
    <w:p w:rsidR="00C93A26" w:rsidRPr="00F346E9" w:rsidRDefault="00C93A26" w:rsidP="00820A82">
      <w:pPr>
        <w:jc w:val="center"/>
        <w:rPr>
          <w:b/>
          <w:sz w:val="26"/>
          <w:szCs w:val="26"/>
        </w:rPr>
      </w:pPr>
      <w:r w:rsidRPr="00F346E9">
        <w:rPr>
          <w:b/>
          <w:sz w:val="26"/>
          <w:szCs w:val="26"/>
        </w:rPr>
        <w:t>предоставления муниципальной услуги</w:t>
      </w:r>
    </w:p>
    <w:p w:rsidR="00C93A26" w:rsidRPr="00F346E9" w:rsidRDefault="00C93A26" w:rsidP="00820A82">
      <w:pPr>
        <w:jc w:val="center"/>
        <w:rPr>
          <w:sz w:val="26"/>
          <w:szCs w:val="26"/>
        </w:rPr>
      </w:pPr>
    </w:p>
    <w:p w:rsidR="00C93A26" w:rsidRPr="00F346E9" w:rsidRDefault="00115E73" w:rsidP="00820A82">
      <w:pPr>
        <w:jc w:val="center"/>
        <w:rPr>
          <w:rFonts w:ascii="Arial" w:hAnsi="Arial"/>
          <w:sz w:val="26"/>
          <w:szCs w:val="26"/>
        </w:rPr>
      </w:pPr>
      <w:r w:rsidRPr="00F346E9">
        <w:rPr>
          <w:noProof/>
          <w:sz w:val="26"/>
          <w:szCs w:val="26"/>
        </w:rPr>
        <mc:AlternateContent>
          <mc:Choice Requires="wps">
            <w:drawing>
              <wp:anchor distT="0" distB="0" distL="114300" distR="114300" simplePos="0" relativeHeight="251653632" behindDoc="0" locked="0" layoutInCell="1" allowOverlap="1" wp14:anchorId="5866FA60" wp14:editId="01A0245F">
                <wp:simplePos x="0" y="0"/>
                <wp:positionH relativeFrom="margin">
                  <wp:align>center</wp:align>
                </wp:positionH>
                <wp:positionV relativeFrom="paragraph">
                  <wp:posOffset>46990</wp:posOffset>
                </wp:positionV>
                <wp:extent cx="4686300" cy="740410"/>
                <wp:effectExtent l="9525" t="8890" r="9525" b="12700"/>
                <wp:wrapTight wrapText="bothSides">
                  <wp:wrapPolygon edited="0">
                    <wp:start x="-44" y="-278"/>
                    <wp:lineTo x="-44" y="21322"/>
                    <wp:lineTo x="21644" y="21322"/>
                    <wp:lineTo x="21644" y="-278"/>
                    <wp:lineTo x="-44" y="-278"/>
                  </wp:wrapPolygon>
                </wp:wrapTight>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6300" cy="740410"/>
                        </a:xfrm>
                        <a:prstGeom prst="rect">
                          <a:avLst/>
                        </a:prstGeom>
                        <a:solidFill>
                          <a:srgbClr val="FFFFFF"/>
                        </a:solidFill>
                        <a:ln w="9525">
                          <a:solidFill>
                            <a:srgbClr val="000000"/>
                          </a:solidFill>
                          <a:miter lim="800000"/>
                          <a:headEnd/>
                          <a:tailEnd/>
                        </a:ln>
                      </wps:spPr>
                      <wps:txbx>
                        <w:txbxContent>
                          <w:p w:rsidR="0027054A" w:rsidRPr="006668C8" w:rsidRDefault="0027054A" w:rsidP="006668C8">
                            <w:pPr>
                              <w:jc w:val="both"/>
                              <w:rPr>
                                <w:sz w:val="18"/>
                                <w:szCs w:val="28"/>
                              </w:rPr>
                            </w:pPr>
                            <w:r w:rsidRPr="006668C8">
                              <w:rPr>
                                <w:sz w:val="24"/>
                                <w:szCs w:val="28"/>
                              </w:rPr>
                              <w:t xml:space="preserve">Регистрация запроса заявителя о предоставлении муниципальной услуги – </w:t>
                            </w:r>
                            <w:r>
                              <w:rPr>
                                <w:sz w:val="24"/>
                                <w:szCs w:val="28"/>
                              </w:rPr>
                              <w:t>до 3 календарных дней со дня</w:t>
                            </w:r>
                            <w:r w:rsidRPr="006668C8">
                              <w:rPr>
                                <w:sz w:val="24"/>
                                <w:szCs w:val="28"/>
                              </w:rPr>
                              <w:t xml:space="preserve"> поступления заявления</w:t>
                            </w:r>
                            <w:r w:rsidRPr="006668C8" w:rsidDel="00782237">
                              <w:rPr>
                                <w:sz w:val="24"/>
                                <w:szCs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66FA60" id="_x0000_t202" coordsize="21600,21600" o:spt="202" path="m,l,21600r21600,l21600,xe">
                <v:stroke joinstyle="miter"/>
                <v:path gradientshapeok="t" o:connecttype="rect"/>
              </v:shapetype>
              <v:shape id="Text Box 2" o:spid="_x0000_s1026" type="#_x0000_t202" style="position:absolute;left:0;text-align:left;margin-left:0;margin-top:3.7pt;width:369pt;height:58.3pt;z-index:2516536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">
                <v:textbox>
                  <w:txbxContent>
                    <w:p w:rsidR="0027054A" w:rsidRPr="006668C8" w:rsidRDefault="0027054A" w:rsidP="006668C8">
                      <w:pPr>
                        <w:jc w:val="both"/>
                        <w:rPr>
                          <w:sz w:val="18"/>
                          <w:szCs w:val="28"/>
                        </w:rPr>
                      </w:pPr>
                      <w:r w:rsidRPr="006668C8">
                        <w:rPr>
                          <w:sz w:val="24"/>
                          <w:szCs w:val="28"/>
                        </w:rPr>
                        <w:t xml:space="preserve">Регистрация запроса заявителя о предоставлении муниципальной услуги – </w:t>
                      </w:r>
                      <w:r>
                        <w:rPr>
                          <w:sz w:val="24"/>
                          <w:szCs w:val="28"/>
                        </w:rPr>
                        <w:t>до 3 календарных дней со дня</w:t>
                      </w:r>
                      <w:r w:rsidRPr="006668C8">
                        <w:rPr>
                          <w:sz w:val="24"/>
                          <w:szCs w:val="28"/>
                        </w:rPr>
                        <w:t xml:space="preserve"> поступления заявления</w:t>
                      </w:r>
                      <w:r w:rsidRPr="006668C8" w:rsidDel="00782237">
                        <w:rPr>
                          <w:sz w:val="24"/>
                          <w:szCs w:val="28"/>
                        </w:rPr>
                        <w:t xml:space="preserve"> </w:t>
                      </w:r>
                    </w:p>
                  </w:txbxContent>
                </v:textbox>
                <w10:wrap type="tight" anchorx="margin"/>
              </v:shape>
            </w:pict>
          </mc:Fallback>
        </mc:AlternateContent>
      </w:r>
    </w:p>
    <w:p w:rsidR="00C93A26" w:rsidRPr="00F346E9" w:rsidRDefault="00C93A26" w:rsidP="00820A82">
      <w:pPr>
        <w:pStyle w:val="3"/>
        <w:spacing w:before="0" w:beforeAutospacing="0" w:after="0" w:afterAutospacing="0"/>
        <w:jc w:val="right"/>
        <w:rPr>
          <w:b w:val="0"/>
          <w:sz w:val="26"/>
          <w:szCs w:val="26"/>
        </w:rPr>
      </w:pPr>
    </w:p>
    <w:p w:rsidR="00C93A26" w:rsidRPr="00F346E9" w:rsidRDefault="00C93A26" w:rsidP="00820A82">
      <w:pPr>
        <w:pStyle w:val="3"/>
        <w:spacing w:before="0" w:beforeAutospacing="0" w:after="0" w:afterAutospacing="0"/>
        <w:jc w:val="right"/>
        <w:rPr>
          <w:b w:val="0"/>
          <w:sz w:val="26"/>
          <w:szCs w:val="26"/>
        </w:rPr>
      </w:pPr>
    </w:p>
    <w:p w:rsidR="00C93A26" w:rsidRPr="00F346E9" w:rsidRDefault="00C93A26" w:rsidP="00820A82">
      <w:pPr>
        <w:pStyle w:val="3"/>
        <w:spacing w:before="0" w:beforeAutospacing="0" w:after="0" w:afterAutospacing="0"/>
        <w:jc w:val="right"/>
        <w:rPr>
          <w:b w:val="0"/>
          <w:sz w:val="26"/>
          <w:szCs w:val="26"/>
        </w:rPr>
      </w:pPr>
    </w:p>
    <w:p w:rsidR="00C93A26" w:rsidRPr="00F346E9" w:rsidRDefault="00115E73" w:rsidP="00820A82">
      <w:pPr>
        <w:rPr>
          <w:sz w:val="26"/>
          <w:szCs w:val="26"/>
        </w:rPr>
      </w:pPr>
      <w:r w:rsidRPr="00F346E9">
        <w:rPr>
          <w:noProof/>
          <w:sz w:val="26"/>
          <w:szCs w:val="26"/>
        </w:rPr>
        <mc:AlternateContent>
          <mc:Choice Requires="wps">
            <w:drawing>
              <wp:anchor distT="0" distB="0" distL="114300" distR="114300" simplePos="0" relativeHeight="251656704" behindDoc="0" locked="0" layoutInCell="1" allowOverlap="1" wp14:anchorId="77A00EC6" wp14:editId="5263BFF6">
                <wp:simplePos x="0" y="0"/>
                <wp:positionH relativeFrom="column">
                  <wp:posOffset>3212465</wp:posOffset>
                </wp:positionH>
                <wp:positionV relativeFrom="paragraph">
                  <wp:posOffset>136525</wp:posOffset>
                </wp:positionV>
                <wp:extent cx="0" cy="498475"/>
                <wp:effectExtent l="59690" t="12700" r="54610" b="22225"/>
                <wp:wrapNone/>
                <wp:docPr id="10"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98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B834EEA" id="_x0000_t32" coordsize="21600,21600" o:spt="32" o:oned="t" path="m,l21600,21600e" filled="f">
                <v:path arrowok="t" fillok="f" o:connecttype="none"/>
                <o:lock v:ext="edit" shapetype="t"/>
              </v:shapetype>
              <v:shape id="AutoShape 3" o:spid="_x0000_s1026" type="#_x0000_t32" style="position:absolute;margin-left:252.95pt;margin-top:10.75pt;width:0;height:39.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">
                <v:stroke endarrow="block"/>
              </v:shape>
            </w:pict>
          </mc:Fallback>
        </mc:AlternateContent>
      </w:r>
    </w:p>
    <w:p w:rsidR="00C93A26" w:rsidRPr="00F346E9" w:rsidRDefault="00C93A26" w:rsidP="00820A82">
      <w:pPr>
        <w:rPr>
          <w:sz w:val="26"/>
          <w:szCs w:val="26"/>
        </w:rPr>
      </w:pPr>
    </w:p>
    <w:p w:rsidR="00C93A26" w:rsidRPr="00F346E9" w:rsidRDefault="00C93A26" w:rsidP="00820A82">
      <w:pPr>
        <w:rPr>
          <w:sz w:val="26"/>
          <w:szCs w:val="26"/>
        </w:rPr>
      </w:pPr>
    </w:p>
    <w:p w:rsidR="00C93A26" w:rsidRPr="00F346E9" w:rsidRDefault="00115E73" w:rsidP="00820A82">
      <w:pPr>
        <w:rPr>
          <w:sz w:val="26"/>
          <w:szCs w:val="26"/>
        </w:rPr>
      </w:pPr>
      <w:r w:rsidRPr="00F346E9">
        <w:rPr>
          <w:noProof/>
          <w:sz w:val="26"/>
          <w:szCs w:val="26"/>
        </w:rPr>
        <mc:AlternateContent>
          <mc:Choice Requires="wps">
            <w:drawing>
              <wp:anchor distT="0" distB="0" distL="114300" distR="114300" simplePos="0" relativeHeight="251654656" behindDoc="0" locked="0" layoutInCell="1" allowOverlap="1" wp14:anchorId="57C81350" wp14:editId="3199C0D3">
                <wp:simplePos x="0" y="0"/>
                <wp:positionH relativeFrom="margin">
                  <wp:align>center</wp:align>
                </wp:positionH>
                <wp:positionV relativeFrom="paragraph">
                  <wp:posOffset>95250</wp:posOffset>
                </wp:positionV>
                <wp:extent cx="5486400" cy="820420"/>
                <wp:effectExtent l="9525" t="9525" r="9525" b="8255"/>
                <wp:wrapNone/>
                <wp:docPr id="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820420"/>
                        </a:xfrm>
                        <a:prstGeom prst="rect">
                          <a:avLst/>
                        </a:prstGeom>
                        <a:solidFill>
                          <a:srgbClr val="FFFFFF"/>
                        </a:solidFill>
                        <a:ln w="9525">
                          <a:solidFill>
                            <a:srgbClr val="000000"/>
                          </a:solidFill>
                          <a:miter lim="800000"/>
                          <a:headEnd/>
                          <a:tailEnd/>
                        </a:ln>
                      </wps:spPr>
                      <wps:txbx>
                        <w:txbxContent>
                          <w:p w:rsidR="0027054A" w:rsidRPr="006668C8" w:rsidRDefault="0027054A" w:rsidP="006668C8">
                            <w:pPr>
                              <w:jc w:val="both"/>
                              <w:rPr>
                                <w:sz w:val="24"/>
                                <w:szCs w:val="28"/>
                              </w:rPr>
                            </w:pPr>
                            <w:r w:rsidRPr="006668C8">
                              <w:rPr>
                                <w:sz w:val="24"/>
                                <w:szCs w:val="28"/>
                              </w:rPr>
                              <w:t xml:space="preserve">Рассмотрение заявления, принятие решения по предоставлению услуги (либо об отказе в её предоставлении), оформление результата предоставления муниципальной услуги (либо уведомления об отказе в предоставлении услуги) – 8 </w:t>
                            </w:r>
                            <w:r>
                              <w:rPr>
                                <w:sz w:val="24"/>
                                <w:szCs w:val="28"/>
                              </w:rPr>
                              <w:t xml:space="preserve">рабочих дней </w:t>
                            </w:r>
                            <w:r w:rsidRPr="006668C8">
                              <w:rPr>
                                <w:sz w:val="24"/>
                                <w:szCs w:val="28"/>
                              </w:rPr>
                              <w:t>со дня (момента) регистрации запроса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C81350" id="Rectangle 4" o:spid="_x0000_s1027" style="position:absolute;margin-left:0;margin-top:7.5pt;width:6in;height:64.6pt;z-index:2516546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">
                <v:textbox>
                  <w:txbxContent>
                    <w:p w:rsidR="0027054A" w:rsidRPr="006668C8" w:rsidRDefault="0027054A" w:rsidP="006668C8">
                      <w:pPr>
                        <w:jc w:val="both"/>
                        <w:rPr>
                          <w:sz w:val="24"/>
                          <w:szCs w:val="28"/>
                        </w:rPr>
                      </w:pPr>
                      <w:r w:rsidRPr="006668C8">
                        <w:rPr>
                          <w:sz w:val="24"/>
                          <w:szCs w:val="28"/>
                        </w:rPr>
                        <w:t xml:space="preserve">Рассмотрение заявления, принятие решения по предоставлению услуги (либо об отказе в её предоставлении), оформление результата предоставления муниципальной услуги (либо уведомления об отказе в предоставлении услуги) – 8 </w:t>
                      </w:r>
                      <w:r>
                        <w:rPr>
                          <w:sz w:val="24"/>
                          <w:szCs w:val="28"/>
                        </w:rPr>
                        <w:t xml:space="preserve">рабочих дней </w:t>
                      </w:r>
                      <w:r w:rsidRPr="006668C8">
                        <w:rPr>
                          <w:sz w:val="24"/>
                          <w:szCs w:val="28"/>
                        </w:rPr>
                        <w:t>со дня (момента) регистрации запроса</w:t>
                      </w:r>
                    </w:p>
                  </w:txbxContent>
                </v:textbox>
                <w10:wrap anchorx="margin"/>
              </v:rect>
            </w:pict>
          </mc:Fallback>
        </mc:AlternateContent>
      </w:r>
    </w:p>
    <w:p w:rsidR="00C93A26" w:rsidRPr="00F346E9" w:rsidRDefault="00C93A26" w:rsidP="00820A82">
      <w:pPr>
        <w:tabs>
          <w:tab w:val="left" w:pos="5865"/>
        </w:tabs>
        <w:rPr>
          <w:sz w:val="26"/>
          <w:szCs w:val="26"/>
        </w:rPr>
      </w:pPr>
      <w:r w:rsidRPr="00F346E9">
        <w:rPr>
          <w:sz w:val="26"/>
          <w:szCs w:val="26"/>
        </w:rPr>
        <w:tab/>
      </w:r>
    </w:p>
    <w:p w:rsidR="00C93A26" w:rsidRPr="00F346E9" w:rsidRDefault="00C93A26" w:rsidP="00820A82">
      <w:pPr>
        <w:tabs>
          <w:tab w:val="left" w:pos="5865"/>
        </w:tabs>
        <w:rPr>
          <w:sz w:val="26"/>
          <w:szCs w:val="26"/>
        </w:rPr>
      </w:pPr>
    </w:p>
    <w:p w:rsidR="00C93A26" w:rsidRPr="00F346E9" w:rsidRDefault="00C93A26" w:rsidP="00820A82">
      <w:pPr>
        <w:ind w:firstLine="540"/>
        <w:jc w:val="both"/>
        <w:rPr>
          <w:sz w:val="26"/>
          <w:szCs w:val="26"/>
        </w:rPr>
      </w:pPr>
    </w:p>
    <w:p w:rsidR="00C93A26" w:rsidRPr="00F346E9" w:rsidRDefault="00115E73" w:rsidP="00820A82">
      <w:pPr>
        <w:jc w:val="both"/>
        <w:rPr>
          <w:sz w:val="26"/>
          <w:szCs w:val="26"/>
        </w:rPr>
      </w:pPr>
      <w:r w:rsidRPr="00F346E9">
        <w:rPr>
          <w:noProof/>
          <w:sz w:val="26"/>
          <w:szCs w:val="26"/>
        </w:rPr>
        <mc:AlternateContent>
          <mc:Choice Requires="wps">
            <w:drawing>
              <wp:anchor distT="0" distB="0" distL="114300" distR="114300" simplePos="0" relativeHeight="251657728" behindDoc="0" locked="0" layoutInCell="1" allowOverlap="1" wp14:anchorId="7287338B" wp14:editId="47D153FB">
                <wp:simplePos x="0" y="0"/>
                <wp:positionH relativeFrom="column">
                  <wp:posOffset>862965</wp:posOffset>
                </wp:positionH>
                <wp:positionV relativeFrom="paragraph">
                  <wp:posOffset>294005</wp:posOffset>
                </wp:positionV>
                <wp:extent cx="447675" cy="304800"/>
                <wp:effectExtent l="5715" t="8255" r="13335" b="10795"/>
                <wp:wrapNone/>
                <wp:docPr id="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7675" cy="304800"/>
                        </a:xfrm>
                        <a:prstGeom prst="rect">
                          <a:avLst/>
                        </a:prstGeom>
                        <a:solidFill>
                          <a:srgbClr val="FFFFFF"/>
                        </a:solidFill>
                        <a:ln w="9525">
                          <a:solidFill>
                            <a:srgbClr val="000000"/>
                          </a:solidFill>
                          <a:miter lim="800000"/>
                          <a:headEnd/>
                          <a:tailEnd/>
                        </a:ln>
                      </wps:spPr>
                      <wps:txbx>
                        <w:txbxContent>
                          <w:p w:rsidR="0027054A" w:rsidRPr="006668C8" w:rsidRDefault="0027054A" w:rsidP="00820A82">
                            <w:pPr>
                              <w:rPr>
                                <w:sz w:val="24"/>
                                <w:szCs w:val="28"/>
                              </w:rPr>
                            </w:pPr>
                            <w:r w:rsidRPr="006668C8">
                              <w:rPr>
                                <w:sz w:val="24"/>
                                <w:szCs w:val="28"/>
                              </w:rPr>
                              <w:t>нет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87338B" id="Rectangle 5" o:spid="_x0000_s1028" style="position:absolute;left:0;text-align:left;margin-left:67.95pt;margin-top:23.15pt;width:35.25pt;height: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">
                <v:textbox>
                  <w:txbxContent>
                    <w:p w:rsidR="0027054A" w:rsidRPr="006668C8" w:rsidRDefault="0027054A" w:rsidP="00820A82">
                      <w:pPr>
                        <w:rPr>
                          <w:sz w:val="24"/>
                          <w:szCs w:val="28"/>
                        </w:rPr>
                      </w:pPr>
                      <w:r w:rsidRPr="006668C8">
                        <w:rPr>
                          <w:sz w:val="24"/>
                          <w:szCs w:val="28"/>
                        </w:rPr>
                        <w:t>нет</w:t>
                      </w:r>
                    </w:p>
                  </w:txbxContent>
                </v:textbox>
              </v:rect>
            </w:pict>
          </mc:Fallback>
        </mc:AlternateContent>
      </w:r>
    </w:p>
    <w:p w:rsidR="00C93A26" w:rsidRPr="00F346E9" w:rsidRDefault="00115E73" w:rsidP="00820A82">
      <w:pPr>
        <w:ind w:firstLine="540"/>
        <w:jc w:val="both"/>
        <w:rPr>
          <w:sz w:val="26"/>
          <w:szCs w:val="26"/>
        </w:rPr>
      </w:pPr>
      <w:r w:rsidRPr="00F346E9">
        <w:rPr>
          <w:noProof/>
          <w:sz w:val="26"/>
          <w:szCs w:val="26"/>
        </w:rPr>
        <mc:AlternateContent>
          <mc:Choice Requires="wps">
            <w:drawing>
              <wp:anchor distT="0" distB="0" distL="114300" distR="114300" simplePos="0" relativeHeight="251661824" behindDoc="0" locked="0" layoutInCell="1" allowOverlap="1" wp14:anchorId="448FA105" wp14:editId="552118AD">
                <wp:simplePos x="0" y="0"/>
                <wp:positionH relativeFrom="column">
                  <wp:posOffset>3310255</wp:posOffset>
                </wp:positionH>
                <wp:positionV relativeFrom="paragraph">
                  <wp:posOffset>25400</wp:posOffset>
                </wp:positionV>
                <wp:extent cx="1261745" cy="802640"/>
                <wp:effectExtent l="5080" t="6350" r="47625" b="57785"/>
                <wp:wrapNone/>
                <wp:docPr id="7"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61745" cy="8026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8CB9C5" id="AutoShape 6" o:spid="_x0000_s1026" type="#_x0000_t32" style="position:absolute;margin-left:260.65pt;margin-top:2pt;width:99.35pt;height:63.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">
                <v:stroke endarrow="block"/>
              </v:shape>
            </w:pict>
          </mc:Fallback>
        </mc:AlternateContent>
      </w:r>
      <w:r w:rsidRPr="00F346E9">
        <w:rPr>
          <w:noProof/>
          <w:sz w:val="26"/>
          <w:szCs w:val="26"/>
        </w:rPr>
        <mc:AlternateContent>
          <mc:Choice Requires="wps">
            <w:drawing>
              <wp:anchor distT="0" distB="0" distL="114300" distR="114300" simplePos="0" relativeHeight="251660800" behindDoc="0" locked="0" layoutInCell="1" allowOverlap="1" wp14:anchorId="71BC9935" wp14:editId="6B4E89D3">
                <wp:simplePos x="0" y="0"/>
                <wp:positionH relativeFrom="column">
                  <wp:posOffset>970915</wp:posOffset>
                </wp:positionH>
                <wp:positionV relativeFrom="paragraph">
                  <wp:posOffset>25400</wp:posOffset>
                </wp:positionV>
                <wp:extent cx="1297305" cy="811530"/>
                <wp:effectExtent l="46990" t="6350" r="8255" b="58420"/>
                <wp:wrapNone/>
                <wp:docPr id="6"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97305" cy="8115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792502" id="AutoShape 7" o:spid="_x0000_s1026" type="#_x0000_t32" style="position:absolute;margin-left:76.45pt;margin-top:2pt;width:102.15pt;height:63.9pt;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">
                <v:stroke endarrow="block"/>
              </v:shape>
            </w:pict>
          </mc:Fallback>
        </mc:AlternateContent>
      </w:r>
      <w:r w:rsidRPr="00F346E9">
        <w:rPr>
          <w:noProof/>
          <w:sz w:val="26"/>
          <w:szCs w:val="26"/>
        </w:rPr>
        <mc:AlternateContent>
          <mc:Choice Requires="wps">
            <w:drawing>
              <wp:anchor distT="0" distB="0" distL="114300" distR="114300" simplePos="0" relativeHeight="251658752" behindDoc="0" locked="0" layoutInCell="1" allowOverlap="1" wp14:anchorId="3F0A625B" wp14:editId="0C6C1CE5">
                <wp:simplePos x="0" y="0"/>
                <wp:positionH relativeFrom="column">
                  <wp:posOffset>4114800</wp:posOffset>
                </wp:positionH>
                <wp:positionV relativeFrom="paragraph">
                  <wp:posOffset>53975</wp:posOffset>
                </wp:positionV>
                <wp:extent cx="457200" cy="342900"/>
                <wp:effectExtent l="9525" t="6350" r="9525" b="12700"/>
                <wp:wrapNone/>
                <wp:docPr id="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42900"/>
                        </a:xfrm>
                        <a:prstGeom prst="rect">
                          <a:avLst/>
                        </a:prstGeom>
                        <a:solidFill>
                          <a:srgbClr val="FFFFFF"/>
                        </a:solidFill>
                        <a:ln w="9525">
                          <a:solidFill>
                            <a:srgbClr val="000000"/>
                          </a:solidFill>
                          <a:miter lim="800000"/>
                          <a:headEnd/>
                          <a:tailEnd/>
                        </a:ln>
                      </wps:spPr>
                      <wps:txbx>
                        <w:txbxContent>
                          <w:p w:rsidR="0027054A" w:rsidRPr="006668C8" w:rsidRDefault="0027054A" w:rsidP="00820A82">
                            <w:pPr>
                              <w:jc w:val="center"/>
                              <w:rPr>
                                <w:sz w:val="24"/>
                                <w:szCs w:val="28"/>
                              </w:rPr>
                            </w:pPr>
                            <w:r w:rsidRPr="006668C8">
                              <w:rPr>
                                <w:sz w:val="24"/>
                                <w:szCs w:val="28"/>
                              </w:rPr>
                              <w:t>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0A625B" id="Rectangle 8" o:spid="_x0000_s1029" style="position:absolute;left:0;text-align:left;margin-left:324pt;margin-top:4.25pt;width:36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">
                <v:textbox>
                  <w:txbxContent>
                    <w:p w:rsidR="0027054A" w:rsidRPr="006668C8" w:rsidRDefault="0027054A" w:rsidP="00820A82">
                      <w:pPr>
                        <w:jc w:val="center"/>
                        <w:rPr>
                          <w:sz w:val="24"/>
                          <w:szCs w:val="28"/>
                        </w:rPr>
                      </w:pPr>
                      <w:r w:rsidRPr="006668C8">
                        <w:rPr>
                          <w:sz w:val="24"/>
                          <w:szCs w:val="28"/>
                        </w:rPr>
                        <w:t>да</w:t>
                      </w:r>
                    </w:p>
                  </w:txbxContent>
                </v:textbox>
              </v:rect>
            </w:pict>
          </mc:Fallback>
        </mc:AlternateContent>
      </w:r>
    </w:p>
    <w:p w:rsidR="00C93A26" w:rsidRPr="00F346E9" w:rsidRDefault="00C93A26" w:rsidP="00820A82">
      <w:pPr>
        <w:ind w:firstLine="540"/>
        <w:jc w:val="both"/>
        <w:rPr>
          <w:sz w:val="26"/>
          <w:szCs w:val="26"/>
        </w:rPr>
      </w:pPr>
    </w:p>
    <w:p w:rsidR="00C93A26" w:rsidRPr="00F346E9" w:rsidRDefault="00C93A26" w:rsidP="00820A82">
      <w:pPr>
        <w:ind w:firstLine="540"/>
        <w:jc w:val="both"/>
        <w:rPr>
          <w:sz w:val="26"/>
          <w:szCs w:val="26"/>
        </w:rPr>
      </w:pPr>
    </w:p>
    <w:p w:rsidR="00C93A26" w:rsidRPr="00F346E9" w:rsidRDefault="00C93A26" w:rsidP="00820A82">
      <w:pPr>
        <w:ind w:firstLine="540"/>
        <w:jc w:val="both"/>
        <w:rPr>
          <w:sz w:val="26"/>
          <w:szCs w:val="26"/>
        </w:rPr>
      </w:pPr>
    </w:p>
    <w:p w:rsidR="00C93A26" w:rsidRPr="00F346E9" w:rsidRDefault="00115E73" w:rsidP="00820A82">
      <w:pPr>
        <w:tabs>
          <w:tab w:val="left" w:pos="5865"/>
        </w:tabs>
        <w:rPr>
          <w:sz w:val="26"/>
          <w:szCs w:val="26"/>
        </w:rPr>
      </w:pPr>
      <w:r w:rsidRPr="00F346E9">
        <w:rPr>
          <w:noProof/>
          <w:sz w:val="26"/>
          <w:szCs w:val="26"/>
        </w:rPr>
        <mc:AlternateContent>
          <mc:Choice Requires="wps">
            <w:drawing>
              <wp:anchor distT="0" distB="0" distL="114300" distR="114300" simplePos="0" relativeHeight="251652608" behindDoc="0" locked="0" layoutInCell="1" allowOverlap="1" wp14:anchorId="2A9D3CE2" wp14:editId="6D356CB6">
                <wp:simplePos x="0" y="0"/>
                <wp:positionH relativeFrom="margin">
                  <wp:align>right</wp:align>
                </wp:positionH>
                <wp:positionV relativeFrom="paragraph">
                  <wp:posOffset>127635</wp:posOffset>
                </wp:positionV>
                <wp:extent cx="2851785" cy="890905"/>
                <wp:effectExtent l="10795" t="13335" r="13970" b="10160"/>
                <wp:wrapNone/>
                <wp:docPr id="4"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1785" cy="890905"/>
                        </a:xfrm>
                        <a:prstGeom prst="rect">
                          <a:avLst/>
                        </a:prstGeom>
                        <a:solidFill>
                          <a:srgbClr val="FFFFFF"/>
                        </a:solidFill>
                        <a:ln w="9525">
                          <a:solidFill>
                            <a:srgbClr val="000000"/>
                          </a:solidFill>
                          <a:miter lim="800000"/>
                          <a:headEnd/>
                          <a:tailEnd/>
                        </a:ln>
                      </wps:spPr>
                      <wps:txbx>
                        <w:txbxContent>
                          <w:p w:rsidR="0027054A" w:rsidRPr="006668C8" w:rsidRDefault="0027054A" w:rsidP="006668C8">
                            <w:pPr>
                              <w:jc w:val="both"/>
                              <w:rPr>
                                <w:sz w:val="24"/>
                                <w:szCs w:val="28"/>
                              </w:rPr>
                            </w:pPr>
                            <w:r w:rsidRPr="006668C8">
                              <w:rPr>
                                <w:sz w:val="24"/>
                                <w:szCs w:val="28"/>
                              </w:rPr>
                              <w:t xml:space="preserve">Выдача заявителю результата предоставления муниципальной услуги– 1 </w:t>
                            </w:r>
                            <w:r>
                              <w:rPr>
                                <w:sz w:val="24"/>
                                <w:szCs w:val="28"/>
                              </w:rPr>
                              <w:t xml:space="preserve">рабочий </w:t>
                            </w:r>
                            <w:r w:rsidRPr="006668C8">
                              <w:rPr>
                                <w:sz w:val="24"/>
                                <w:szCs w:val="28"/>
                              </w:rPr>
                              <w:t>день со дня оформления результата предоставления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9D3CE2" id="Rectangle 9" o:spid="_x0000_s1030" style="position:absolute;margin-left:173.35pt;margin-top:10.05pt;width:224.55pt;height:70.15pt;z-index:2516526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">
                <v:textbox>
                  <w:txbxContent>
                    <w:p w:rsidR="0027054A" w:rsidRPr="006668C8" w:rsidRDefault="0027054A" w:rsidP="006668C8">
                      <w:pPr>
                        <w:jc w:val="both"/>
                        <w:rPr>
                          <w:sz w:val="24"/>
                          <w:szCs w:val="28"/>
                        </w:rPr>
                      </w:pPr>
                      <w:r w:rsidRPr="006668C8">
                        <w:rPr>
                          <w:sz w:val="24"/>
                          <w:szCs w:val="28"/>
                        </w:rPr>
                        <w:t xml:space="preserve">Выдача заявителю результата предоставления муниципальной услуги– 1 </w:t>
                      </w:r>
                      <w:r>
                        <w:rPr>
                          <w:sz w:val="24"/>
                          <w:szCs w:val="28"/>
                        </w:rPr>
                        <w:t xml:space="preserve">рабочий </w:t>
                      </w:r>
                      <w:r w:rsidRPr="006668C8">
                        <w:rPr>
                          <w:sz w:val="24"/>
                          <w:szCs w:val="28"/>
                        </w:rPr>
                        <w:t>день со дня оформления результата предоставления услуги</w:t>
                      </w:r>
                    </w:p>
                  </w:txbxContent>
                </v:textbox>
                <w10:wrap anchorx="margin"/>
              </v:rect>
            </w:pict>
          </mc:Fallback>
        </mc:AlternateContent>
      </w:r>
      <w:r w:rsidRPr="00F346E9">
        <w:rPr>
          <w:noProof/>
          <w:sz w:val="26"/>
          <w:szCs w:val="26"/>
        </w:rPr>
        <mc:AlternateContent>
          <mc:Choice Requires="wps">
            <w:drawing>
              <wp:anchor distT="0" distB="0" distL="114300" distR="114300" simplePos="0" relativeHeight="251662848" behindDoc="0" locked="0" layoutInCell="1" allowOverlap="1" wp14:anchorId="35986E51" wp14:editId="33CCD7FE">
                <wp:simplePos x="0" y="0"/>
                <wp:positionH relativeFrom="margin">
                  <wp:align>left</wp:align>
                </wp:positionH>
                <wp:positionV relativeFrom="paragraph">
                  <wp:posOffset>136525</wp:posOffset>
                </wp:positionV>
                <wp:extent cx="3202940" cy="1156970"/>
                <wp:effectExtent l="9525" t="12700" r="6985" b="11430"/>
                <wp:wrapNone/>
                <wp:docPr id="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2940" cy="1156970"/>
                        </a:xfrm>
                        <a:prstGeom prst="rect">
                          <a:avLst/>
                        </a:prstGeom>
                        <a:solidFill>
                          <a:srgbClr val="FFFFFF"/>
                        </a:solidFill>
                        <a:ln w="9525">
                          <a:solidFill>
                            <a:srgbClr val="000000"/>
                          </a:solidFill>
                          <a:miter lim="800000"/>
                          <a:headEnd/>
                          <a:tailEnd/>
                        </a:ln>
                      </wps:spPr>
                      <wps:txbx>
                        <w:txbxContent>
                          <w:p w:rsidR="0027054A" w:rsidRPr="006668C8" w:rsidRDefault="0027054A" w:rsidP="006668C8">
                            <w:pPr>
                              <w:jc w:val="both"/>
                              <w:rPr>
                                <w:sz w:val="24"/>
                                <w:szCs w:val="24"/>
                              </w:rPr>
                            </w:pPr>
                            <w:r w:rsidRPr="006668C8">
                              <w:rPr>
                                <w:sz w:val="24"/>
                                <w:szCs w:val="24"/>
                              </w:rPr>
                              <w:t xml:space="preserve">Уведомление заявителя об отказе в приеме документов (о приостановлении муниципальной услуги, об отказе в предоставлении муниципальной услуги) – 1 </w:t>
                            </w:r>
                            <w:r>
                              <w:rPr>
                                <w:sz w:val="24"/>
                                <w:szCs w:val="24"/>
                              </w:rPr>
                              <w:t xml:space="preserve">рабочий </w:t>
                            </w:r>
                            <w:r w:rsidRPr="006668C8">
                              <w:rPr>
                                <w:sz w:val="24"/>
                                <w:szCs w:val="24"/>
                              </w:rPr>
                              <w:t>день со дня оформления результата предоставления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986E51" id="Rectangle 10" o:spid="_x0000_s1031" style="position:absolute;margin-left:0;margin-top:10.75pt;width:252.2pt;height:91.1pt;z-index:2516628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">
                <v:textbox>
                  <w:txbxContent>
                    <w:p w:rsidR="0027054A" w:rsidRPr="006668C8" w:rsidRDefault="0027054A" w:rsidP="006668C8">
                      <w:pPr>
                        <w:jc w:val="both"/>
                        <w:rPr>
                          <w:sz w:val="24"/>
                          <w:szCs w:val="24"/>
                        </w:rPr>
                      </w:pPr>
                      <w:r w:rsidRPr="006668C8">
                        <w:rPr>
                          <w:sz w:val="24"/>
                          <w:szCs w:val="24"/>
                        </w:rPr>
                        <w:t xml:space="preserve">Уведомление заявителя об отказе в приеме документов (о приостановлении муниципальной услуги, об отказе в предоставлении муниципальной услуги) – 1 </w:t>
                      </w:r>
                      <w:r>
                        <w:rPr>
                          <w:sz w:val="24"/>
                          <w:szCs w:val="24"/>
                        </w:rPr>
                        <w:t xml:space="preserve">рабочий </w:t>
                      </w:r>
                      <w:r w:rsidRPr="006668C8">
                        <w:rPr>
                          <w:sz w:val="24"/>
                          <w:szCs w:val="24"/>
                        </w:rPr>
                        <w:t>день со дня оформления результата предоставления услуги</w:t>
                      </w:r>
                    </w:p>
                  </w:txbxContent>
                </v:textbox>
                <w10:wrap anchorx="margin"/>
              </v:rect>
            </w:pict>
          </mc:Fallback>
        </mc:AlternateContent>
      </w:r>
    </w:p>
    <w:p w:rsidR="00C93A26" w:rsidRPr="00F346E9" w:rsidRDefault="00C93A26" w:rsidP="00820A82">
      <w:pPr>
        <w:tabs>
          <w:tab w:val="left" w:pos="5865"/>
        </w:tabs>
        <w:rPr>
          <w:sz w:val="26"/>
          <w:szCs w:val="26"/>
        </w:rPr>
      </w:pPr>
    </w:p>
    <w:p w:rsidR="00C93A26" w:rsidRPr="00F346E9" w:rsidRDefault="00C93A26" w:rsidP="00820A82">
      <w:pPr>
        <w:tabs>
          <w:tab w:val="left" w:pos="5865"/>
        </w:tabs>
        <w:rPr>
          <w:sz w:val="26"/>
          <w:szCs w:val="26"/>
        </w:rPr>
      </w:pPr>
    </w:p>
    <w:p w:rsidR="00C93A26" w:rsidRPr="00F346E9" w:rsidRDefault="00C93A26" w:rsidP="00820A82">
      <w:pPr>
        <w:rPr>
          <w:sz w:val="26"/>
          <w:szCs w:val="26"/>
        </w:rPr>
      </w:pPr>
      <w:r w:rsidRPr="00F346E9">
        <w:rPr>
          <w:sz w:val="26"/>
          <w:szCs w:val="26"/>
        </w:rPr>
        <w:t xml:space="preserve">                                                                                                                    </w:t>
      </w:r>
    </w:p>
    <w:p w:rsidR="00C93A26" w:rsidRPr="00F346E9" w:rsidRDefault="00C93A26" w:rsidP="00820A82">
      <w:pPr>
        <w:pStyle w:val="a6"/>
        <w:rPr>
          <w:rFonts w:ascii="Times New Roman" w:hAnsi="Times New Roman"/>
          <w:sz w:val="26"/>
          <w:szCs w:val="26"/>
        </w:rPr>
      </w:pPr>
      <w:r w:rsidRPr="00F346E9">
        <w:rPr>
          <w:rFonts w:ascii="Times New Roman" w:hAnsi="Times New Roman"/>
          <w:sz w:val="26"/>
          <w:szCs w:val="26"/>
        </w:rPr>
        <w:t xml:space="preserve">                                                                                                                                                                                                     </w:t>
      </w:r>
    </w:p>
    <w:p w:rsidR="00C93A26" w:rsidRPr="00F346E9" w:rsidRDefault="00115E73" w:rsidP="00820A82">
      <w:pPr>
        <w:pStyle w:val="a6"/>
        <w:rPr>
          <w:rFonts w:ascii="Times New Roman" w:hAnsi="Times New Roman"/>
          <w:sz w:val="26"/>
          <w:szCs w:val="26"/>
        </w:rPr>
      </w:pPr>
      <w:r w:rsidRPr="00F346E9">
        <w:rPr>
          <w:noProof/>
          <w:sz w:val="26"/>
          <w:szCs w:val="26"/>
          <w:lang w:eastAsia="ru-RU"/>
        </w:rPr>
        <mc:AlternateContent>
          <mc:Choice Requires="wps">
            <w:drawing>
              <wp:anchor distT="0" distB="0" distL="114300" distR="114300" simplePos="0" relativeHeight="251659776" behindDoc="0" locked="0" layoutInCell="1" allowOverlap="1" wp14:anchorId="5486F873" wp14:editId="58F63110">
                <wp:simplePos x="0" y="0"/>
                <wp:positionH relativeFrom="column">
                  <wp:posOffset>4830445</wp:posOffset>
                </wp:positionH>
                <wp:positionV relativeFrom="paragraph">
                  <wp:posOffset>155575</wp:posOffset>
                </wp:positionV>
                <wp:extent cx="0" cy="571500"/>
                <wp:effectExtent l="58420" t="12700" r="55880" b="15875"/>
                <wp:wrapNone/>
                <wp:docPr id="2"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6677C3" id="AutoShape 11" o:spid="_x0000_s1026" type="#_x0000_t32" style="position:absolute;margin-left:380.35pt;margin-top:12.25pt;width:0;height:4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">
                <v:stroke endarrow="block"/>
              </v:shape>
            </w:pict>
          </mc:Fallback>
        </mc:AlternateContent>
      </w:r>
      <w:r w:rsidR="00C93A26" w:rsidRPr="00F346E9">
        <w:rPr>
          <w:rFonts w:ascii="Times New Roman" w:hAnsi="Times New Roman"/>
          <w:sz w:val="26"/>
          <w:szCs w:val="26"/>
        </w:rPr>
        <w:t xml:space="preserve">                                                                 </w:t>
      </w:r>
    </w:p>
    <w:p w:rsidR="00C93A26" w:rsidRPr="00F346E9" w:rsidRDefault="00C93A26" w:rsidP="00820A82">
      <w:pPr>
        <w:pStyle w:val="3"/>
        <w:spacing w:before="0" w:beforeAutospacing="0" w:after="0" w:afterAutospacing="0"/>
        <w:rPr>
          <w:b w:val="0"/>
          <w:sz w:val="26"/>
          <w:szCs w:val="26"/>
        </w:rPr>
      </w:pPr>
    </w:p>
    <w:p w:rsidR="00C93A26" w:rsidRPr="00F346E9" w:rsidRDefault="00C93A26" w:rsidP="00820A82">
      <w:pPr>
        <w:pStyle w:val="3"/>
        <w:spacing w:before="0" w:beforeAutospacing="0" w:after="0" w:afterAutospacing="0"/>
        <w:jc w:val="right"/>
        <w:rPr>
          <w:b w:val="0"/>
          <w:sz w:val="26"/>
          <w:szCs w:val="26"/>
        </w:rPr>
      </w:pPr>
    </w:p>
    <w:p w:rsidR="00C93A26" w:rsidRPr="00F346E9" w:rsidRDefault="00C93A26" w:rsidP="00820A82">
      <w:pPr>
        <w:pStyle w:val="3"/>
        <w:spacing w:before="0" w:beforeAutospacing="0" w:after="0" w:afterAutospacing="0"/>
        <w:jc w:val="right"/>
        <w:rPr>
          <w:b w:val="0"/>
          <w:sz w:val="26"/>
          <w:szCs w:val="26"/>
        </w:rPr>
      </w:pPr>
    </w:p>
    <w:p w:rsidR="00C93A26" w:rsidRPr="00F346E9" w:rsidRDefault="00115E73" w:rsidP="00820A82">
      <w:pPr>
        <w:pStyle w:val="3"/>
        <w:spacing w:before="0" w:beforeAutospacing="0" w:after="0" w:afterAutospacing="0"/>
        <w:jc w:val="right"/>
        <w:rPr>
          <w:b w:val="0"/>
          <w:sz w:val="26"/>
          <w:szCs w:val="26"/>
        </w:rPr>
      </w:pPr>
      <w:r w:rsidRPr="00F346E9">
        <w:rPr>
          <w:noProof/>
          <w:sz w:val="26"/>
          <w:szCs w:val="26"/>
        </w:rPr>
        <mc:AlternateContent>
          <mc:Choice Requires="wps">
            <w:drawing>
              <wp:anchor distT="0" distB="0" distL="114300" distR="114300" simplePos="0" relativeHeight="251655680" behindDoc="0" locked="0" layoutInCell="1" allowOverlap="1" wp14:anchorId="77C5121E" wp14:editId="5E550AE6">
                <wp:simplePos x="0" y="0"/>
                <wp:positionH relativeFrom="margin">
                  <wp:posOffset>3434715</wp:posOffset>
                </wp:positionH>
                <wp:positionV relativeFrom="paragraph">
                  <wp:posOffset>26035</wp:posOffset>
                </wp:positionV>
                <wp:extent cx="2851785" cy="571500"/>
                <wp:effectExtent l="5715" t="6985" r="9525" b="12065"/>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1785" cy="571500"/>
                        </a:xfrm>
                        <a:prstGeom prst="rect">
                          <a:avLst/>
                        </a:prstGeom>
                        <a:solidFill>
                          <a:srgbClr val="FFFFFF"/>
                        </a:solidFill>
                        <a:ln w="9525">
                          <a:solidFill>
                            <a:srgbClr val="000000"/>
                          </a:solidFill>
                          <a:miter lim="800000"/>
                          <a:headEnd/>
                          <a:tailEnd/>
                        </a:ln>
                      </wps:spPr>
                      <wps:txbx>
                        <w:txbxContent>
                          <w:p w:rsidR="0027054A" w:rsidRPr="006668C8" w:rsidRDefault="0027054A" w:rsidP="006668C8">
                            <w:pPr>
                              <w:jc w:val="both"/>
                              <w:rPr>
                                <w:sz w:val="24"/>
                                <w:szCs w:val="28"/>
                              </w:rPr>
                            </w:pPr>
                            <w:r w:rsidRPr="006668C8">
                              <w:rPr>
                                <w:sz w:val="24"/>
                                <w:szCs w:val="28"/>
                              </w:rPr>
                              <w:t>Предоставление муниципальной услуги завершено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C5121E" id="Rectangle 12" o:spid="_x0000_s1032" style="position:absolute;left:0;text-align:left;margin-left:270.45pt;margin-top:2.05pt;width:224.55pt;height:45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">
                <v:textbox>
                  <w:txbxContent>
                    <w:p w:rsidR="0027054A" w:rsidRPr="006668C8" w:rsidRDefault="0027054A" w:rsidP="006668C8">
                      <w:pPr>
                        <w:jc w:val="both"/>
                        <w:rPr>
                          <w:sz w:val="24"/>
                          <w:szCs w:val="28"/>
                        </w:rPr>
                      </w:pPr>
                      <w:r w:rsidRPr="006668C8">
                        <w:rPr>
                          <w:sz w:val="24"/>
                          <w:szCs w:val="28"/>
                        </w:rPr>
                        <w:t>Предоставление муниципальной услуги завершено</w:t>
                      </w:r>
                    </w:p>
                  </w:txbxContent>
                </v:textbox>
                <w10:wrap anchorx="margin"/>
              </v:rect>
            </w:pict>
          </mc:Fallback>
        </mc:AlternateContent>
      </w:r>
    </w:p>
    <w:p w:rsidR="00C93A26" w:rsidRPr="00F346E9" w:rsidRDefault="00C93A26" w:rsidP="00820A82">
      <w:pPr>
        <w:pStyle w:val="3"/>
        <w:spacing w:before="0" w:beforeAutospacing="0" w:after="0" w:afterAutospacing="0"/>
        <w:jc w:val="right"/>
        <w:rPr>
          <w:b w:val="0"/>
          <w:sz w:val="26"/>
          <w:szCs w:val="26"/>
        </w:rPr>
      </w:pPr>
    </w:p>
    <w:p w:rsidR="00C93A26" w:rsidRPr="00F346E9" w:rsidRDefault="00C93A26" w:rsidP="00820A82">
      <w:pPr>
        <w:pStyle w:val="3"/>
        <w:spacing w:before="0" w:beforeAutospacing="0" w:after="0" w:afterAutospacing="0"/>
        <w:jc w:val="right"/>
        <w:rPr>
          <w:b w:val="0"/>
          <w:sz w:val="26"/>
          <w:szCs w:val="26"/>
        </w:rPr>
      </w:pPr>
    </w:p>
    <w:p w:rsidR="00C93A26" w:rsidRPr="00F346E9" w:rsidRDefault="00C93A26" w:rsidP="00820A82">
      <w:pPr>
        <w:pStyle w:val="3"/>
        <w:spacing w:before="0" w:beforeAutospacing="0" w:after="0" w:afterAutospacing="0"/>
        <w:jc w:val="right"/>
        <w:rPr>
          <w:b w:val="0"/>
          <w:sz w:val="26"/>
          <w:szCs w:val="26"/>
        </w:rPr>
      </w:pPr>
    </w:p>
    <w:p w:rsidR="00C93A26" w:rsidRPr="00F346E9" w:rsidRDefault="00C93A26" w:rsidP="00820A82">
      <w:pPr>
        <w:pStyle w:val="3"/>
        <w:spacing w:before="0" w:beforeAutospacing="0" w:after="0" w:afterAutospacing="0"/>
        <w:jc w:val="right"/>
        <w:rPr>
          <w:b w:val="0"/>
          <w:sz w:val="26"/>
          <w:szCs w:val="26"/>
        </w:rPr>
      </w:pPr>
    </w:p>
    <w:p w:rsidR="00C93A26" w:rsidRPr="00F346E9" w:rsidRDefault="00C93A26" w:rsidP="00820A82">
      <w:pPr>
        <w:pStyle w:val="3"/>
        <w:spacing w:before="0" w:beforeAutospacing="0" w:after="0" w:afterAutospacing="0"/>
        <w:jc w:val="right"/>
        <w:rPr>
          <w:b w:val="0"/>
          <w:sz w:val="26"/>
          <w:szCs w:val="26"/>
        </w:rPr>
      </w:pPr>
    </w:p>
    <w:p w:rsidR="00C93A26" w:rsidRPr="00F346E9" w:rsidRDefault="00C93A26" w:rsidP="00820A82">
      <w:pPr>
        <w:pStyle w:val="3"/>
        <w:spacing w:before="0" w:beforeAutospacing="0" w:after="0" w:afterAutospacing="0"/>
        <w:jc w:val="right"/>
        <w:rPr>
          <w:b w:val="0"/>
          <w:sz w:val="26"/>
          <w:szCs w:val="26"/>
        </w:rPr>
      </w:pPr>
    </w:p>
    <w:p w:rsidR="00C93A26" w:rsidRPr="00F346E9" w:rsidRDefault="00C93A26" w:rsidP="00820A82">
      <w:pPr>
        <w:pStyle w:val="3"/>
        <w:spacing w:before="0" w:beforeAutospacing="0" w:after="0" w:afterAutospacing="0"/>
        <w:jc w:val="right"/>
        <w:rPr>
          <w:b w:val="0"/>
          <w:sz w:val="26"/>
          <w:szCs w:val="26"/>
        </w:rPr>
      </w:pPr>
    </w:p>
    <w:p w:rsidR="00C93A26" w:rsidRPr="00F346E9" w:rsidRDefault="00C93A26" w:rsidP="00820A82">
      <w:pPr>
        <w:pStyle w:val="3"/>
        <w:spacing w:before="0" w:beforeAutospacing="0" w:after="0" w:afterAutospacing="0"/>
        <w:jc w:val="right"/>
        <w:rPr>
          <w:b w:val="0"/>
          <w:sz w:val="26"/>
          <w:szCs w:val="26"/>
        </w:rPr>
      </w:pPr>
    </w:p>
    <w:p w:rsidR="00C93A26" w:rsidRPr="00F346E9" w:rsidRDefault="00C93A26" w:rsidP="00820A82">
      <w:pPr>
        <w:pStyle w:val="3"/>
        <w:spacing w:before="0" w:beforeAutospacing="0" w:after="0" w:afterAutospacing="0"/>
        <w:jc w:val="right"/>
        <w:rPr>
          <w:b w:val="0"/>
          <w:sz w:val="26"/>
          <w:szCs w:val="26"/>
        </w:rPr>
      </w:pPr>
    </w:p>
    <w:p w:rsidR="00C93A26" w:rsidRPr="00F346E9" w:rsidRDefault="00C93A26" w:rsidP="00820A82">
      <w:pPr>
        <w:pStyle w:val="3"/>
        <w:spacing w:before="0" w:beforeAutospacing="0" w:after="0" w:afterAutospacing="0"/>
        <w:jc w:val="right"/>
        <w:rPr>
          <w:b w:val="0"/>
          <w:sz w:val="26"/>
          <w:szCs w:val="26"/>
        </w:rPr>
      </w:pPr>
    </w:p>
    <w:p w:rsidR="00C93A26" w:rsidRDefault="00C93A26" w:rsidP="00F346E9">
      <w:pPr>
        <w:rPr>
          <w:bCs/>
          <w:sz w:val="26"/>
          <w:szCs w:val="26"/>
        </w:rPr>
      </w:pPr>
    </w:p>
    <w:p w:rsidR="00F346E9" w:rsidRPr="00F346E9" w:rsidRDefault="00F346E9" w:rsidP="00F346E9">
      <w:pPr>
        <w:rPr>
          <w:sz w:val="26"/>
          <w:szCs w:val="26"/>
        </w:rPr>
      </w:pPr>
    </w:p>
    <w:p w:rsidR="0027054A" w:rsidRDefault="0027054A" w:rsidP="0027054A">
      <w:pPr>
        <w:jc w:val="right"/>
        <w:rPr>
          <w:sz w:val="28"/>
        </w:rPr>
      </w:pPr>
      <w:r>
        <w:rPr>
          <w:sz w:val="28"/>
        </w:rPr>
        <w:lastRenderedPageBreak/>
        <w:t>Приложение 2</w:t>
      </w:r>
    </w:p>
    <w:p w:rsidR="0027054A" w:rsidRDefault="0027054A" w:rsidP="0027054A">
      <w:pPr>
        <w:pStyle w:val="3"/>
        <w:spacing w:before="0" w:beforeAutospacing="0" w:after="0" w:afterAutospacing="0"/>
        <w:ind w:left="5670"/>
        <w:jc w:val="both"/>
        <w:rPr>
          <w:sz w:val="28"/>
        </w:rPr>
      </w:pPr>
      <w:r w:rsidRPr="005E701A">
        <w:rPr>
          <w:b w:val="0"/>
          <w:sz w:val="24"/>
          <w:szCs w:val="24"/>
        </w:rPr>
        <w:t xml:space="preserve">к </w:t>
      </w:r>
      <w:r>
        <w:rPr>
          <w:b w:val="0"/>
          <w:sz w:val="24"/>
          <w:szCs w:val="24"/>
        </w:rPr>
        <w:t>а</w:t>
      </w:r>
      <w:r w:rsidRPr="005E701A">
        <w:rPr>
          <w:b w:val="0"/>
          <w:sz w:val="24"/>
          <w:szCs w:val="24"/>
        </w:rPr>
        <w:t>дминистративному регламенту муниципальной услуги по выдаче ордеров</w:t>
      </w:r>
      <w:r>
        <w:rPr>
          <w:b w:val="0"/>
          <w:sz w:val="24"/>
          <w:szCs w:val="24"/>
        </w:rPr>
        <w:t xml:space="preserve"> </w:t>
      </w:r>
      <w:r w:rsidRPr="002623AD">
        <w:rPr>
          <w:b w:val="0"/>
          <w:sz w:val="24"/>
          <w:szCs w:val="24"/>
        </w:rPr>
        <w:t>на проведение земляных работ</w:t>
      </w:r>
      <w:r w:rsidRPr="00227A6F">
        <w:rPr>
          <w:sz w:val="24"/>
          <w:szCs w:val="24"/>
        </w:rPr>
        <w:t xml:space="preserve"> </w:t>
      </w:r>
    </w:p>
    <w:p w:rsidR="0027054A" w:rsidRDefault="0027054A" w:rsidP="0027054A">
      <w:pPr>
        <w:ind w:left="5670"/>
        <w:jc w:val="both"/>
        <w:rPr>
          <w:sz w:val="28"/>
        </w:rPr>
      </w:pPr>
      <w:r>
        <w:rPr>
          <w:sz w:val="28"/>
        </w:rPr>
        <w:t xml:space="preserve"> </w:t>
      </w:r>
    </w:p>
    <w:tbl>
      <w:tblPr>
        <w:tblW w:w="0" w:type="auto"/>
        <w:tblLook w:val="01E0" w:firstRow="1" w:lastRow="1" w:firstColumn="1" w:lastColumn="1" w:noHBand="0" w:noVBand="0"/>
      </w:tblPr>
      <w:tblGrid>
        <w:gridCol w:w="4201"/>
        <w:gridCol w:w="5371"/>
      </w:tblGrid>
      <w:tr w:rsidR="0027054A" w:rsidRPr="0098506D" w:rsidTr="0027054A">
        <w:tc>
          <w:tcPr>
            <w:tcW w:w="4608" w:type="dxa"/>
          </w:tcPr>
          <w:p w:rsidR="0027054A" w:rsidRPr="0098506D" w:rsidRDefault="0027054A" w:rsidP="0027054A">
            <w:pPr>
              <w:pStyle w:val="1"/>
              <w:jc w:val="center"/>
              <w:rPr>
                <w:rFonts w:ascii="Times New Roman" w:hAnsi="Times New Roman" w:cs="Times New Roman"/>
                <w:b w:val="0"/>
                <w:sz w:val="24"/>
                <w:szCs w:val="24"/>
              </w:rPr>
            </w:pPr>
            <w:r w:rsidRPr="0098506D">
              <w:rPr>
                <w:rFonts w:ascii="Times New Roman" w:hAnsi="Times New Roman" w:cs="Times New Roman"/>
                <w:b w:val="0"/>
                <w:sz w:val="24"/>
                <w:szCs w:val="24"/>
              </w:rPr>
              <w:t>Угловой штамп                         организации</w:t>
            </w:r>
          </w:p>
        </w:tc>
        <w:tc>
          <w:tcPr>
            <w:tcW w:w="5530" w:type="dxa"/>
          </w:tcPr>
          <w:p w:rsidR="0027054A" w:rsidRPr="0098506D" w:rsidRDefault="0027054A" w:rsidP="0027054A">
            <w:pPr>
              <w:pStyle w:val="1"/>
              <w:jc w:val="center"/>
              <w:rPr>
                <w:rFonts w:ascii="Times New Roman" w:hAnsi="Times New Roman" w:cs="Times New Roman"/>
                <w:b w:val="0"/>
                <w:sz w:val="24"/>
                <w:szCs w:val="24"/>
              </w:rPr>
            </w:pPr>
            <w:r w:rsidRPr="0098506D">
              <w:rPr>
                <w:rFonts w:ascii="Times New Roman" w:hAnsi="Times New Roman" w:cs="Times New Roman"/>
                <w:b w:val="0"/>
                <w:sz w:val="24"/>
                <w:szCs w:val="24"/>
              </w:rPr>
              <w:t>Зам. главы муниципального образования               по городскому хозяйству, начальнику управления муниципального хозяйства и градостроительства администрации города</w:t>
            </w:r>
          </w:p>
          <w:p w:rsidR="0027054A" w:rsidRPr="00937D54" w:rsidRDefault="0027054A" w:rsidP="0027054A">
            <w:pPr>
              <w:jc w:val="center"/>
            </w:pPr>
            <w:r>
              <w:t>_________________________________________</w:t>
            </w:r>
          </w:p>
          <w:p w:rsidR="0027054A" w:rsidRPr="00937D54" w:rsidRDefault="0027054A" w:rsidP="0027054A">
            <w:pPr>
              <w:jc w:val="center"/>
            </w:pPr>
            <w:r w:rsidRPr="00937D54">
              <w:t>(Ф</w:t>
            </w:r>
            <w:r>
              <w:t xml:space="preserve">. </w:t>
            </w:r>
            <w:r w:rsidRPr="00937D54">
              <w:t>И</w:t>
            </w:r>
            <w:r>
              <w:t xml:space="preserve">. </w:t>
            </w:r>
            <w:r w:rsidRPr="00937D54">
              <w:t>О</w:t>
            </w:r>
            <w:r>
              <w:t>.</w:t>
            </w:r>
            <w:r w:rsidRPr="00937D54">
              <w:t>)</w:t>
            </w:r>
          </w:p>
        </w:tc>
      </w:tr>
    </w:tbl>
    <w:p w:rsidR="0027054A" w:rsidRPr="00937D54" w:rsidRDefault="0027054A" w:rsidP="0027054A">
      <w:pPr>
        <w:pStyle w:val="1"/>
        <w:jc w:val="center"/>
        <w:rPr>
          <w:rFonts w:ascii="Times New Roman" w:hAnsi="Times New Roman" w:cs="Times New Roman"/>
        </w:rPr>
      </w:pPr>
      <w:r w:rsidRPr="00937D54">
        <w:rPr>
          <w:rFonts w:ascii="Times New Roman" w:hAnsi="Times New Roman" w:cs="Times New Roman"/>
        </w:rPr>
        <w:t>ЗА</w:t>
      </w:r>
      <w:r>
        <w:rPr>
          <w:rFonts w:ascii="Times New Roman" w:hAnsi="Times New Roman" w:cs="Times New Roman"/>
        </w:rPr>
        <w:t>ЯВЛЕНИЕ</w:t>
      </w:r>
    </w:p>
    <w:p w:rsidR="0027054A" w:rsidRDefault="0027054A" w:rsidP="0027054A">
      <w:r>
        <w:t>_____________________________________________________________________________________________</w:t>
      </w:r>
    </w:p>
    <w:p w:rsidR="0027054A" w:rsidRPr="0027054A" w:rsidRDefault="0027054A" w:rsidP="0027054A">
      <w:pPr>
        <w:rPr>
          <w:sz w:val="18"/>
          <w:szCs w:val="18"/>
        </w:rPr>
      </w:pPr>
      <w:r w:rsidRPr="0027054A">
        <w:rPr>
          <w:sz w:val="18"/>
          <w:szCs w:val="18"/>
        </w:rPr>
        <w:t xml:space="preserve">     ( наименование организации, Ф. И. О. предпринимателя, осуществляющего предпринимательскую  </w:t>
      </w:r>
    </w:p>
    <w:p w:rsidR="0027054A" w:rsidRDefault="0027054A" w:rsidP="0027054A"/>
    <w:p w:rsidR="0027054A" w:rsidRDefault="0027054A" w:rsidP="0027054A">
      <w:r>
        <w:t>_____________________________________________________________________________________________</w:t>
      </w:r>
    </w:p>
    <w:p w:rsidR="0027054A" w:rsidRDefault="0027054A" w:rsidP="0027054A">
      <w:pPr>
        <w:jc w:val="both"/>
        <w:rPr>
          <w:sz w:val="18"/>
        </w:rPr>
      </w:pPr>
      <w:r>
        <w:rPr>
          <w:sz w:val="28"/>
        </w:rPr>
        <w:t xml:space="preserve">                                   </w:t>
      </w:r>
      <w:r>
        <w:rPr>
          <w:sz w:val="18"/>
        </w:rPr>
        <w:t>деятельность  без образования юридического лица, физического лица)</w:t>
      </w:r>
    </w:p>
    <w:p w:rsidR="0027054A" w:rsidRDefault="0027054A" w:rsidP="0027054A">
      <w:pPr>
        <w:jc w:val="both"/>
        <w:rPr>
          <w:sz w:val="28"/>
        </w:rPr>
      </w:pPr>
      <w:r>
        <w:rPr>
          <w:sz w:val="28"/>
        </w:rPr>
        <w:t xml:space="preserve"> просит выдать разрешение на выполнение земляных работ _____________</w:t>
      </w:r>
    </w:p>
    <w:p w:rsidR="0027054A" w:rsidRDefault="0027054A" w:rsidP="0027054A">
      <w:pPr>
        <w:jc w:val="both"/>
        <w:rPr>
          <w:sz w:val="28"/>
        </w:rPr>
      </w:pPr>
      <w:r>
        <w:rPr>
          <w:sz w:val="28"/>
        </w:rPr>
        <w:t>_______________________________________________________________</w:t>
      </w:r>
    </w:p>
    <w:p w:rsidR="0027054A" w:rsidRDefault="0027054A" w:rsidP="0027054A">
      <w:pPr>
        <w:jc w:val="both"/>
      </w:pPr>
      <w:r>
        <w:t xml:space="preserve">                                                              (указать вид работ, наименование объекта) </w:t>
      </w:r>
    </w:p>
    <w:p w:rsidR="0027054A" w:rsidRDefault="0027054A" w:rsidP="0027054A">
      <w:pPr>
        <w:jc w:val="both"/>
        <w:rPr>
          <w:sz w:val="28"/>
        </w:rPr>
      </w:pPr>
      <w:r>
        <w:rPr>
          <w:sz w:val="28"/>
        </w:rPr>
        <w:t>на земельном участке по адресу:</w:t>
      </w:r>
      <w:r>
        <w:t xml:space="preserve"> </w:t>
      </w:r>
      <w:r>
        <w:rPr>
          <w:sz w:val="28"/>
        </w:rPr>
        <w:t xml:space="preserve"> __________________________________</w:t>
      </w:r>
    </w:p>
    <w:p w:rsidR="0027054A" w:rsidRDefault="0027054A" w:rsidP="0027054A">
      <w:pPr>
        <w:jc w:val="both"/>
      </w:pPr>
    </w:p>
    <w:p w:rsidR="0027054A" w:rsidRDefault="0027054A" w:rsidP="0027054A">
      <w:pPr>
        <w:jc w:val="both"/>
        <w:rPr>
          <w:sz w:val="28"/>
        </w:rPr>
      </w:pPr>
      <w:r>
        <w:rPr>
          <w:sz w:val="28"/>
        </w:rPr>
        <w:t>номер участка________________________ место аварии________________</w:t>
      </w:r>
    </w:p>
    <w:p w:rsidR="0027054A" w:rsidRDefault="0027054A" w:rsidP="0027054A">
      <w:pPr>
        <w:pBdr>
          <w:bottom w:val="single" w:sz="12" w:space="1" w:color="auto"/>
        </w:pBdr>
        <w:jc w:val="both"/>
        <w:rPr>
          <w:sz w:val="28"/>
        </w:rPr>
      </w:pPr>
    </w:p>
    <w:p w:rsidR="0027054A" w:rsidRDefault="0027054A" w:rsidP="0027054A">
      <w:pPr>
        <w:jc w:val="both"/>
        <w:rPr>
          <w:sz w:val="28"/>
        </w:rPr>
      </w:pPr>
    </w:p>
    <w:p w:rsidR="0027054A" w:rsidRDefault="0027054A" w:rsidP="0027054A">
      <w:pPr>
        <w:jc w:val="both"/>
      </w:pPr>
      <w:r>
        <w:rPr>
          <w:sz w:val="28"/>
        </w:rPr>
        <w:t xml:space="preserve">на период с </w:t>
      </w:r>
      <w:r>
        <w:t xml:space="preserve"> ________________</w:t>
      </w:r>
      <w:r w:rsidRPr="004724CF">
        <w:rPr>
          <w:sz w:val="28"/>
          <w:szCs w:val="28"/>
        </w:rPr>
        <w:t>по</w:t>
      </w:r>
      <w:r>
        <w:t>________________.</w:t>
      </w:r>
    </w:p>
    <w:p w:rsidR="0027054A" w:rsidRDefault="0027054A" w:rsidP="0027054A">
      <w:pPr>
        <w:jc w:val="both"/>
      </w:pPr>
      <w:r>
        <w:t xml:space="preserve">                                    (дней, месяц (-ев), нужное указать)</w:t>
      </w:r>
    </w:p>
    <w:p w:rsidR="0027054A" w:rsidRDefault="0027054A" w:rsidP="0027054A">
      <w:pPr>
        <w:jc w:val="both"/>
        <w:rPr>
          <w:sz w:val="28"/>
        </w:rPr>
      </w:pPr>
      <w:r>
        <w:rPr>
          <w:sz w:val="28"/>
        </w:rPr>
        <w:t>Производителем работ назначен ___________________________________</w:t>
      </w:r>
    </w:p>
    <w:p w:rsidR="0027054A" w:rsidRDefault="0027054A" w:rsidP="0027054A">
      <w:pPr>
        <w:jc w:val="both"/>
      </w:pPr>
      <w:r>
        <w:t xml:space="preserve">                                                                                                                   (Ф. И. О.,  должность)</w:t>
      </w:r>
    </w:p>
    <w:p w:rsidR="0027054A" w:rsidRDefault="0027054A" w:rsidP="0027054A">
      <w:pPr>
        <w:jc w:val="both"/>
        <w:rPr>
          <w:sz w:val="28"/>
        </w:rPr>
      </w:pPr>
      <w:r>
        <w:rPr>
          <w:sz w:val="28"/>
        </w:rPr>
        <w:t>______________________________________________________________</w:t>
      </w:r>
    </w:p>
    <w:p w:rsidR="0027054A" w:rsidRDefault="0027054A" w:rsidP="0027054A">
      <w:pPr>
        <w:jc w:val="both"/>
        <w:rPr>
          <w:sz w:val="28"/>
        </w:rPr>
      </w:pPr>
      <w:r>
        <w:rPr>
          <w:sz w:val="28"/>
        </w:rPr>
        <w:t>Приложение:</w:t>
      </w:r>
    </w:p>
    <w:p w:rsidR="0027054A" w:rsidRPr="004724CF" w:rsidRDefault="0027054A" w:rsidP="0027054A">
      <w:pPr>
        <w:tabs>
          <w:tab w:val="left" w:pos="540"/>
        </w:tabs>
        <w:jc w:val="both"/>
      </w:pPr>
      <w:r>
        <w:rPr>
          <w:sz w:val="28"/>
        </w:rPr>
        <w:t xml:space="preserve">- </w:t>
      </w:r>
      <w:r w:rsidRPr="004724CF">
        <w:t>рабочий проект (рабочие чертежи) или плановый материал или сводный план сетей, согласованный с заинтересованными (службами) и с организациями, эксплуатирующими линейные объекты (электропроводы, линии связи, трубопроводы, автомобильные дороги и иные сооружения), находящиеся в пределах границ земельного участка, на котором планируется производство земляных работ на территории муниципального образования;</w:t>
      </w:r>
    </w:p>
    <w:p w:rsidR="0027054A" w:rsidRPr="004724CF" w:rsidRDefault="0027054A" w:rsidP="0027054A">
      <w:pPr>
        <w:tabs>
          <w:tab w:val="left" w:pos="540"/>
        </w:tabs>
        <w:jc w:val="both"/>
      </w:pPr>
      <w:r w:rsidRPr="004724CF">
        <w:t>-</w:t>
      </w:r>
      <w:r w:rsidRPr="004724CF">
        <w:tab/>
        <w:t>сведения об извещении собственников (владельцев, пользователей) земельных участков, используемых для проведения аварийных и ремонтно-восстановительных работ);</w:t>
      </w:r>
    </w:p>
    <w:p w:rsidR="0027054A" w:rsidRPr="004724CF" w:rsidRDefault="0027054A" w:rsidP="0027054A">
      <w:pPr>
        <w:tabs>
          <w:tab w:val="left" w:pos="540"/>
        </w:tabs>
        <w:jc w:val="both"/>
      </w:pPr>
      <w:r w:rsidRPr="004724CF">
        <w:t>-</w:t>
      </w:r>
      <w:r w:rsidRPr="004724CF">
        <w:tab/>
        <w:t>гарантийные обязательства по восстановлению нарушенного благоустройства территории при производстве земляных работ;</w:t>
      </w:r>
    </w:p>
    <w:p w:rsidR="0027054A" w:rsidRPr="004724CF" w:rsidRDefault="0027054A" w:rsidP="0027054A">
      <w:pPr>
        <w:tabs>
          <w:tab w:val="left" w:pos="540"/>
        </w:tabs>
        <w:jc w:val="both"/>
      </w:pPr>
      <w:r w:rsidRPr="004724CF">
        <w:t>-</w:t>
      </w:r>
      <w:r w:rsidRPr="004724CF">
        <w:tab/>
        <w:t>разрешение на свод зеленых насаждений – при  наличии зеленых насаждений в зоне проведения земляных работ;</w:t>
      </w:r>
    </w:p>
    <w:p w:rsidR="0027054A" w:rsidRPr="004724CF" w:rsidRDefault="0027054A" w:rsidP="0027054A">
      <w:pPr>
        <w:tabs>
          <w:tab w:val="left" w:pos="540"/>
        </w:tabs>
        <w:jc w:val="both"/>
      </w:pPr>
      <w:r w:rsidRPr="004724CF">
        <w:t>-</w:t>
      </w:r>
      <w:r w:rsidRPr="004724CF">
        <w:tab/>
        <w:t>согласованные  с ГИБДД ОМВД России схемы организации движения автотранспорта и пешеходов, установка дорожных знаков и ограждений (в случае, если при производстве земляны</w:t>
      </w:r>
      <w:r>
        <w:t>х работ будут созданы помехи дви</w:t>
      </w:r>
      <w:r w:rsidRPr="004724CF">
        <w:t>жению автомобильного транспорта и пешеходов);</w:t>
      </w:r>
    </w:p>
    <w:p w:rsidR="0027054A" w:rsidRPr="004724CF" w:rsidRDefault="0027054A" w:rsidP="0027054A">
      <w:pPr>
        <w:tabs>
          <w:tab w:val="left" w:pos="540"/>
        </w:tabs>
        <w:jc w:val="both"/>
      </w:pPr>
      <w:r w:rsidRPr="004724CF">
        <w:t>- календарный график производства земляных работ, предусматривающий конкретные виды работ и сроки их выполнения (при необходимости).</w:t>
      </w:r>
    </w:p>
    <w:p w:rsidR="0027054A" w:rsidRDefault="0027054A" w:rsidP="0027054A">
      <w:pPr>
        <w:jc w:val="both"/>
        <w:rPr>
          <w:sz w:val="28"/>
        </w:rPr>
      </w:pPr>
    </w:p>
    <w:p w:rsidR="0027054A" w:rsidRDefault="0027054A" w:rsidP="0027054A">
      <w:pPr>
        <w:jc w:val="both"/>
        <w:rPr>
          <w:sz w:val="28"/>
        </w:rPr>
      </w:pPr>
    </w:p>
    <w:p w:rsidR="0027054A" w:rsidRDefault="0027054A" w:rsidP="0027054A">
      <w:pPr>
        <w:jc w:val="both"/>
        <w:rPr>
          <w:sz w:val="28"/>
        </w:rPr>
      </w:pPr>
      <w:r>
        <w:rPr>
          <w:sz w:val="28"/>
        </w:rPr>
        <w:t>Руководитель организации (предприниматель)     ___________________</w:t>
      </w:r>
    </w:p>
    <w:p w:rsidR="0027054A" w:rsidRDefault="0027054A" w:rsidP="0027054A">
      <w:pPr>
        <w:jc w:val="both"/>
        <w:rPr>
          <w:sz w:val="18"/>
        </w:rPr>
      </w:pPr>
      <w:r>
        <w:rPr>
          <w:sz w:val="28"/>
        </w:rPr>
        <w:t xml:space="preserve">                                                                                               </w:t>
      </w:r>
      <w:r>
        <w:rPr>
          <w:sz w:val="18"/>
        </w:rPr>
        <w:t>(фамилия, инициалы)</w:t>
      </w:r>
    </w:p>
    <w:p w:rsidR="0027054A" w:rsidRDefault="0027054A" w:rsidP="0027054A">
      <w:pPr>
        <w:jc w:val="right"/>
        <w:rPr>
          <w:sz w:val="28"/>
        </w:rPr>
      </w:pPr>
      <w:r>
        <w:rPr>
          <w:sz w:val="28"/>
        </w:rPr>
        <w:lastRenderedPageBreak/>
        <w:t>Приложение 3</w:t>
      </w:r>
    </w:p>
    <w:p w:rsidR="0027054A" w:rsidRDefault="0027054A" w:rsidP="0027054A">
      <w:pPr>
        <w:pStyle w:val="3"/>
        <w:spacing w:before="0" w:beforeAutospacing="0" w:after="0" w:afterAutospacing="0"/>
        <w:ind w:left="5670"/>
        <w:jc w:val="both"/>
        <w:rPr>
          <w:sz w:val="28"/>
        </w:rPr>
      </w:pPr>
      <w:r w:rsidRPr="005E701A">
        <w:rPr>
          <w:b w:val="0"/>
          <w:sz w:val="24"/>
          <w:szCs w:val="24"/>
        </w:rPr>
        <w:t xml:space="preserve">к </w:t>
      </w:r>
      <w:r>
        <w:rPr>
          <w:b w:val="0"/>
          <w:sz w:val="24"/>
          <w:szCs w:val="24"/>
        </w:rPr>
        <w:t>а</w:t>
      </w:r>
      <w:r w:rsidRPr="005E701A">
        <w:rPr>
          <w:b w:val="0"/>
          <w:sz w:val="24"/>
          <w:szCs w:val="24"/>
        </w:rPr>
        <w:t>дминистративному регламенту муниципальной услуги по выдаче ордеров</w:t>
      </w:r>
      <w:r>
        <w:rPr>
          <w:b w:val="0"/>
          <w:sz w:val="24"/>
          <w:szCs w:val="24"/>
        </w:rPr>
        <w:t xml:space="preserve"> </w:t>
      </w:r>
      <w:r w:rsidRPr="002623AD">
        <w:rPr>
          <w:b w:val="0"/>
          <w:sz w:val="24"/>
          <w:szCs w:val="24"/>
        </w:rPr>
        <w:t>на проведение земляных работ</w:t>
      </w:r>
    </w:p>
    <w:p w:rsidR="0027054A" w:rsidRDefault="0027054A" w:rsidP="0027054A">
      <w:pPr>
        <w:ind w:left="5670"/>
        <w:jc w:val="both"/>
        <w:rPr>
          <w:sz w:val="28"/>
        </w:rPr>
      </w:pPr>
    </w:p>
    <w:tbl>
      <w:tblPr>
        <w:tblW w:w="0" w:type="auto"/>
        <w:tblLook w:val="01E0" w:firstRow="1" w:lastRow="1" w:firstColumn="1" w:lastColumn="1" w:noHBand="0" w:noVBand="0"/>
      </w:tblPr>
      <w:tblGrid>
        <w:gridCol w:w="4201"/>
        <w:gridCol w:w="5371"/>
      </w:tblGrid>
      <w:tr w:rsidR="0027054A" w:rsidRPr="00937D54" w:rsidTr="0027054A">
        <w:tc>
          <w:tcPr>
            <w:tcW w:w="4608" w:type="dxa"/>
          </w:tcPr>
          <w:p w:rsidR="0027054A" w:rsidRPr="0098506D" w:rsidRDefault="0027054A" w:rsidP="0027054A">
            <w:pPr>
              <w:pStyle w:val="1"/>
              <w:jc w:val="center"/>
              <w:rPr>
                <w:rFonts w:ascii="Times New Roman" w:hAnsi="Times New Roman" w:cs="Times New Roman"/>
                <w:b w:val="0"/>
                <w:sz w:val="24"/>
                <w:szCs w:val="24"/>
              </w:rPr>
            </w:pPr>
            <w:r w:rsidRPr="0098506D">
              <w:rPr>
                <w:rFonts w:ascii="Times New Roman" w:hAnsi="Times New Roman" w:cs="Times New Roman"/>
                <w:b w:val="0"/>
                <w:sz w:val="24"/>
                <w:szCs w:val="24"/>
              </w:rPr>
              <w:t>Угловой штамп                         организации</w:t>
            </w:r>
          </w:p>
        </w:tc>
        <w:tc>
          <w:tcPr>
            <w:tcW w:w="5530" w:type="dxa"/>
          </w:tcPr>
          <w:p w:rsidR="0027054A" w:rsidRPr="0098506D" w:rsidRDefault="0027054A" w:rsidP="0027054A">
            <w:pPr>
              <w:pStyle w:val="1"/>
              <w:jc w:val="center"/>
              <w:rPr>
                <w:rFonts w:ascii="Times New Roman" w:hAnsi="Times New Roman" w:cs="Times New Roman"/>
                <w:b w:val="0"/>
                <w:sz w:val="24"/>
                <w:szCs w:val="24"/>
              </w:rPr>
            </w:pPr>
            <w:r w:rsidRPr="0098506D">
              <w:rPr>
                <w:rFonts w:ascii="Times New Roman" w:hAnsi="Times New Roman" w:cs="Times New Roman"/>
                <w:b w:val="0"/>
                <w:sz w:val="24"/>
                <w:szCs w:val="24"/>
              </w:rPr>
              <w:t>Зам. главы муниципального образования               по городскому хозяйству, начальнику управления муниципального хозяйства и градостроительства администрации города</w:t>
            </w:r>
          </w:p>
          <w:p w:rsidR="0027054A" w:rsidRPr="00937D54" w:rsidRDefault="0027054A" w:rsidP="0027054A">
            <w:pPr>
              <w:jc w:val="center"/>
            </w:pPr>
            <w:r>
              <w:t>_________________________________________</w:t>
            </w:r>
          </w:p>
          <w:p w:rsidR="0027054A" w:rsidRPr="00937D54" w:rsidRDefault="0027054A" w:rsidP="0027054A">
            <w:pPr>
              <w:jc w:val="center"/>
            </w:pPr>
            <w:r w:rsidRPr="00937D54">
              <w:t>(Ф</w:t>
            </w:r>
            <w:r>
              <w:t xml:space="preserve">. </w:t>
            </w:r>
            <w:r w:rsidRPr="00937D54">
              <w:t>И</w:t>
            </w:r>
            <w:r>
              <w:t xml:space="preserve">. </w:t>
            </w:r>
            <w:r w:rsidRPr="00937D54">
              <w:t>О</w:t>
            </w:r>
            <w:r>
              <w:t>.</w:t>
            </w:r>
            <w:r w:rsidRPr="00937D54">
              <w:t>)</w:t>
            </w:r>
          </w:p>
        </w:tc>
      </w:tr>
    </w:tbl>
    <w:p w:rsidR="0027054A" w:rsidRDefault="0027054A" w:rsidP="0027054A">
      <w:pPr>
        <w:pStyle w:val="FR1"/>
        <w:rPr>
          <w:b/>
          <w:sz w:val="28"/>
        </w:rPr>
      </w:pPr>
    </w:p>
    <w:p w:rsidR="0027054A" w:rsidRDefault="0027054A" w:rsidP="0027054A">
      <w:pPr>
        <w:pStyle w:val="FR1"/>
        <w:jc w:val="center"/>
        <w:rPr>
          <w:rFonts w:ascii="Times New Roman" w:hAnsi="Times New Roman"/>
          <w:b/>
          <w:sz w:val="28"/>
        </w:rPr>
      </w:pPr>
      <w:r>
        <w:rPr>
          <w:rFonts w:ascii="Times New Roman" w:hAnsi="Times New Roman"/>
          <w:b/>
          <w:sz w:val="28"/>
        </w:rPr>
        <w:t>ЗАЯВЛЕНИЕ</w:t>
      </w:r>
    </w:p>
    <w:p w:rsidR="0027054A" w:rsidRDefault="0027054A" w:rsidP="0027054A">
      <w:pPr>
        <w:pStyle w:val="FR1"/>
        <w:rPr>
          <w:rFonts w:ascii="Times New Roman" w:hAnsi="Times New Roman"/>
          <w:b/>
          <w:sz w:val="28"/>
        </w:rPr>
      </w:pPr>
    </w:p>
    <w:p w:rsidR="0027054A" w:rsidRDefault="0027054A" w:rsidP="0027054A">
      <w:pPr>
        <w:pStyle w:val="FR1"/>
        <w:rPr>
          <w:rFonts w:ascii="Times New Roman" w:hAnsi="Times New Roman"/>
          <w:b/>
          <w:sz w:val="28"/>
        </w:rPr>
      </w:pPr>
      <w:r>
        <w:rPr>
          <w:rFonts w:ascii="Times New Roman" w:hAnsi="Times New Roman"/>
          <w:b/>
          <w:sz w:val="28"/>
        </w:rPr>
        <w:t>________________________________________________________________</w:t>
      </w:r>
    </w:p>
    <w:p w:rsidR="0027054A" w:rsidRPr="002454B2" w:rsidRDefault="0027054A" w:rsidP="0027054A">
      <w:pPr>
        <w:rPr>
          <w:sz w:val="18"/>
          <w:szCs w:val="18"/>
        </w:rPr>
      </w:pPr>
      <w:r w:rsidRPr="002454B2">
        <w:rPr>
          <w:sz w:val="18"/>
          <w:szCs w:val="18"/>
        </w:rPr>
        <w:t xml:space="preserve">   (наименование организации, юрид. адрес, Ф. И. О. предпринимателя, осуществляющего предпринимательскую  </w:t>
      </w:r>
    </w:p>
    <w:p w:rsidR="0027054A" w:rsidRDefault="0027054A" w:rsidP="0027054A"/>
    <w:p w:rsidR="0027054A" w:rsidRDefault="0027054A" w:rsidP="0027054A">
      <w:r>
        <w:t>_________________________________________________________________________________________</w:t>
      </w:r>
    </w:p>
    <w:p w:rsidR="0027054A" w:rsidRDefault="0027054A" w:rsidP="0027054A">
      <w:pPr>
        <w:jc w:val="both"/>
        <w:rPr>
          <w:sz w:val="18"/>
        </w:rPr>
      </w:pPr>
      <w:r>
        <w:rPr>
          <w:sz w:val="28"/>
        </w:rPr>
        <w:t xml:space="preserve">                                   </w:t>
      </w:r>
      <w:r>
        <w:rPr>
          <w:sz w:val="18"/>
        </w:rPr>
        <w:t>деятельность  без образования юридического лица, физического лица)</w:t>
      </w:r>
    </w:p>
    <w:p w:rsidR="0027054A" w:rsidRDefault="0027054A" w:rsidP="0027054A">
      <w:pPr>
        <w:jc w:val="both"/>
        <w:rPr>
          <w:sz w:val="18"/>
        </w:rPr>
      </w:pPr>
    </w:p>
    <w:p w:rsidR="0027054A" w:rsidRDefault="0027054A" w:rsidP="0027054A">
      <w:pPr>
        <w:jc w:val="both"/>
        <w:rPr>
          <w:sz w:val="28"/>
        </w:rPr>
      </w:pPr>
      <w:r>
        <w:rPr>
          <w:sz w:val="28"/>
        </w:rPr>
        <w:t xml:space="preserve">просит продлить на _________________________________ разрешение на </w:t>
      </w:r>
    </w:p>
    <w:p w:rsidR="0027054A" w:rsidRPr="002454B2" w:rsidRDefault="0027054A" w:rsidP="0027054A">
      <w:pPr>
        <w:jc w:val="both"/>
        <w:rPr>
          <w:sz w:val="18"/>
          <w:szCs w:val="18"/>
        </w:rPr>
      </w:pPr>
      <w:r w:rsidRPr="002454B2">
        <w:rPr>
          <w:sz w:val="18"/>
          <w:szCs w:val="18"/>
        </w:rPr>
        <w:t xml:space="preserve">                                         </w:t>
      </w:r>
      <w:r>
        <w:rPr>
          <w:sz w:val="18"/>
          <w:szCs w:val="18"/>
        </w:rPr>
        <w:t xml:space="preserve">                     </w:t>
      </w:r>
      <w:r w:rsidRPr="002454B2">
        <w:rPr>
          <w:sz w:val="18"/>
          <w:szCs w:val="18"/>
        </w:rPr>
        <w:t xml:space="preserve">     (дней, месяц (-ев),  нужное указать)</w:t>
      </w:r>
    </w:p>
    <w:p w:rsidR="0027054A" w:rsidRDefault="0027054A" w:rsidP="0027054A">
      <w:pPr>
        <w:jc w:val="both"/>
        <w:rPr>
          <w:sz w:val="28"/>
        </w:rPr>
      </w:pPr>
    </w:p>
    <w:p w:rsidR="0027054A" w:rsidRDefault="0027054A" w:rsidP="0027054A">
      <w:pPr>
        <w:jc w:val="both"/>
        <w:rPr>
          <w:sz w:val="28"/>
        </w:rPr>
      </w:pPr>
      <w:r>
        <w:rPr>
          <w:sz w:val="28"/>
        </w:rPr>
        <w:t xml:space="preserve">выполнение земляных работ  по ордеру № ______, выданному </w:t>
      </w:r>
    </w:p>
    <w:p w:rsidR="0027054A" w:rsidRDefault="0027054A" w:rsidP="0027054A">
      <w:pPr>
        <w:jc w:val="both"/>
        <w:rPr>
          <w:sz w:val="28"/>
        </w:rPr>
      </w:pPr>
    </w:p>
    <w:p w:rsidR="0027054A" w:rsidRDefault="0027054A" w:rsidP="0027054A">
      <w:pPr>
        <w:jc w:val="both"/>
        <w:rPr>
          <w:sz w:val="28"/>
        </w:rPr>
      </w:pPr>
      <w:r>
        <w:rPr>
          <w:sz w:val="28"/>
        </w:rPr>
        <w:t>«____»_________20___г.,</w:t>
      </w:r>
    </w:p>
    <w:p w:rsidR="0027054A" w:rsidRDefault="0027054A" w:rsidP="0027054A">
      <w:pPr>
        <w:jc w:val="both"/>
        <w:rPr>
          <w:sz w:val="28"/>
        </w:rPr>
      </w:pPr>
    </w:p>
    <w:p w:rsidR="0027054A" w:rsidRDefault="0027054A" w:rsidP="0027054A">
      <w:pPr>
        <w:jc w:val="both"/>
        <w:rPr>
          <w:sz w:val="28"/>
        </w:rPr>
      </w:pPr>
      <w:r>
        <w:rPr>
          <w:sz w:val="28"/>
        </w:rPr>
        <w:t xml:space="preserve"> в связи  с _______________________________________________________</w:t>
      </w:r>
    </w:p>
    <w:p w:rsidR="0027054A" w:rsidRPr="002454B2" w:rsidRDefault="0027054A" w:rsidP="0027054A">
      <w:pPr>
        <w:jc w:val="both"/>
        <w:rPr>
          <w:sz w:val="18"/>
          <w:szCs w:val="18"/>
        </w:rPr>
      </w:pPr>
      <w:r w:rsidRPr="002454B2">
        <w:rPr>
          <w:sz w:val="18"/>
          <w:szCs w:val="18"/>
        </w:rPr>
        <w:t xml:space="preserve">                                                              (указать причину продления ордера)</w:t>
      </w:r>
    </w:p>
    <w:p w:rsidR="0027054A" w:rsidRDefault="0027054A" w:rsidP="0027054A">
      <w:pPr>
        <w:jc w:val="both"/>
      </w:pPr>
    </w:p>
    <w:p w:rsidR="0027054A" w:rsidRDefault="0027054A" w:rsidP="0027054A">
      <w:pPr>
        <w:jc w:val="both"/>
      </w:pPr>
      <w:r>
        <w:t>__________________________________________________________________________________________</w:t>
      </w:r>
    </w:p>
    <w:p w:rsidR="0027054A" w:rsidRDefault="0027054A" w:rsidP="0027054A">
      <w:pPr>
        <w:jc w:val="both"/>
      </w:pPr>
    </w:p>
    <w:p w:rsidR="0027054A" w:rsidRDefault="0027054A" w:rsidP="0027054A">
      <w:pPr>
        <w:jc w:val="both"/>
      </w:pPr>
    </w:p>
    <w:p w:rsidR="0027054A" w:rsidRDefault="0027054A" w:rsidP="0027054A">
      <w:pPr>
        <w:jc w:val="both"/>
      </w:pPr>
    </w:p>
    <w:p w:rsidR="0027054A" w:rsidRDefault="0027054A" w:rsidP="0027054A">
      <w:pPr>
        <w:jc w:val="both"/>
      </w:pPr>
    </w:p>
    <w:p w:rsidR="0027054A" w:rsidRDefault="0027054A" w:rsidP="0027054A">
      <w:pPr>
        <w:jc w:val="both"/>
        <w:rPr>
          <w:sz w:val="28"/>
        </w:rPr>
      </w:pPr>
      <w:r>
        <w:t xml:space="preserve"> </w:t>
      </w:r>
      <w:r>
        <w:rPr>
          <w:sz w:val="28"/>
        </w:rPr>
        <w:t xml:space="preserve">Руководитель организации (предприниматель) ______________________ </w:t>
      </w:r>
    </w:p>
    <w:p w:rsidR="0027054A" w:rsidRDefault="0027054A" w:rsidP="0027054A">
      <w:pPr>
        <w:jc w:val="both"/>
        <w:rPr>
          <w:b/>
          <w:sz w:val="28"/>
        </w:rPr>
      </w:pPr>
      <w:r>
        <w:rPr>
          <w:sz w:val="28"/>
        </w:rPr>
        <w:t xml:space="preserve">                                                                                              </w:t>
      </w:r>
      <w:r>
        <w:rPr>
          <w:sz w:val="18"/>
        </w:rPr>
        <w:t>(фамилия</w:t>
      </w:r>
      <w:r w:rsidRPr="00843EDF">
        <w:rPr>
          <w:sz w:val="18"/>
        </w:rPr>
        <w:t>,</w:t>
      </w:r>
      <w:r>
        <w:rPr>
          <w:sz w:val="18"/>
        </w:rPr>
        <w:t xml:space="preserve"> инициалы)</w:t>
      </w:r>
      <w:r>
        <w:rPr>
          <w:sz w:val="28"/>
        </w:rPr>
        <w:t xml:space="preserve">                               </w:t>
      </w:r>
    </w:p>
    <w:p w:rsidR="00C93A26" w:rsidRDefault="00C93A26" w:rsidP="0027054A">
      <w:pPr>
        <w:pStyle w:val="3"/>
        <w:spacing w:before="0" w:beforeAutospacing="0" w:after="0" w:afterAutospacing="0"/>
        <w:rPr>
          <w:b w:val="0"/>
          <w:sz w:val="28"/>
          <w:szCs w:val="28"/>
        </w:rPr>
      </w:pPr>
    </w:p>
    <w:sectPr w:rsidR="00C93A26" w:rsidSect="00100B2C">
      <w:pgSz w:w="11907" w:h="16840" w:code="9"/>
      <w:pgMar w:top="1134" w:right="850" w:bottom="1134" w:left="1701" w:header="0" w:footer="720" w:gutter="0"/>
      <w:cols w:space="720" w:equalWidth="0">
        <w:col w:w="9356"/>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E656C4"/>
    <w:multiLevelType w:val="hybridMultilevel"/>
    <w:tmpl w:val="C5CCD7D4"/>
    <w:lvl w:ilvl="0" w:tplc="AF607B0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16A97B39"/>
    <w:multiLevelType w:val="hybridMultilevel"/>
    <w:tmpl w:val="286875E0"/>
    <w:lvl w:ilvl="0" w:tplc="AF607B0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27120D7D"/>
    <w:multiLevelType w:val="multilevel"/>
    <w:tmpl w:val="EB548494"/>
    <w:lvl w:ilvl="0">
      <w:start w:val="1"/>
      <w:numFmt w:val="decimal"/>
      <w:lvlText w:val="%1."/>
      <w:lvlJc w:val="left"/>
      <w:pPr>
        <w:ind w:left="360" w:hanging="360"/>
      </w:pPr>
      <w:rPr>
        <w:rFonts w:cs="Times New Roman"/>
      </w:rPr>
    </w:lvl>
    <w:lvl w:ilvl="1">
      <w:start w:val="1"/>
      <w:numFmt w:val="decimal"/>
      <w:pStyle w:val="11"/>
      <w:lvlText w:val="%1.%2."/>
      <w:lvlJc w:val="left"/>
      <w:pPr>
        <w:ind w:left="792" w:hanging="432"/>
      </w:pPr>
      <w:rPr>
        <w:rFonts w:cs="Times New Roman"/>
      </w:rPr>
    </w:lvl>
    <w:lvl w:ilvl="2">
      <w:start w:val="1"/>
      <w:numFmt w:val="decimal"/>
      <w:pStyle w:val="111"/>
      <w:lvlText w:val="%1.%2.%3."/>
      <w:lvlJc w:val="left"/>
      <w:pPr>
        <w:ind w:left="1224" w:hanging="504"/>
      </w:pPr>
      <w:rPr>
        <w:rFonts w:cs="Times New Roman"/>
      </w:rPr>
    </w:lvl>
    <w:lvl w:ilvl="3">
      <w:start w:val="1"/>
      <w:numFmt w:val="decimal"/>
      <w:pStyle w:val="1111"/>
      <w:lvlText w:val="%1.%2.%3.%4."/>
      <w:lvlJc w:val="left"/>
      <w:pPr>
        <w:ind w:left="1782" w:hanging="648"/>
      </w:pPr>
      <w:rPr>
        <w:rFonts w:cs="Times New Roman"/>
        <w:color w:val="auto"/>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15:restartNumberingAfterBreak="0">
    <w:nsid w:val="355E26D3"/>
    <w:multiLevelType w:val="hybridMultilevel"/>
    <w:tmpl w:val="D7D49F58"/>
    <w:lvl w:ilvl="0" w:tplc="AF607B0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45C97F1F"/>
    <w:multiLevelType w:val="hybridMultilevel"/>
    <w:tmpl w:val="1C7E50C8"/>
    <w:lvl w:ilvl="0" w:tplc="AF607B04">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5" w15:restartNumberingAfterBreak="0">
    <w:nsid w:val="49C26306"/>
    <w:multiLevelType w:val="hybridMultilevel"/>
    <w:tmpl w:val="7032BB24"/>
    <w:lvl w:ilvl="0" w:tplc="AF607B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FF94089"/>
    <w:multiLevelType w:val="hybridMultilevel"/>
    <w:tmpl w:val="185E3C60"/>
    <w:lvl w:ilvl="0" w:tplc="AF607B0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539949AD"/>
    <w:multiLevelType w:val="hybridMultilevel"/>
    <w:tmpl w:val="583428CC"/>
    <w:lvl w:ilvl="0" w:tplc="AF607B04">
      <w:start w:val="1"/>
      <w:numFmt w:val="bullet"/>
      <w:lvlText w:val=""/>
      <w:lvlJc w:val="left"/>
      <w:pPr>
        <w:ind w:left="185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5992846"/>
    <w:multiLevelType w:val="hybridMultilevel"/>
    <w:tmpl w:val="701A179C"/>
    <w:lvl w:ilvl="0" w:tplc="4ABA43C0">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716366F"/>
    <w:multiLevelType w:val="hybridMultilevel"/>
    <w:tmpl w:val="1AE65444"/>
    <w:lvl w:ilvl="0" w:tplc="AF607B0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793D77B8"/>
    <w:multiLevelType w:val="hybridMultilevel"/>
    <w:tmpl w:val="5C103610"/>
    <w:lvl w:ilvl="0" w:tplc="AF607B0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7960358C"/>
    <w:multiLevelType w:val="multilevel"/>
    <w:tmpl w:val="7F02D47A"/>
    <w:lvl w:ilvl="0">
      <w:start w:val="1"/>
      <w:numFmt w:val="decimal"/>
      <w:lvlText w:val="%1."/>
      <w:lvlJc w:val="left"/>
      <w:pPr>
        <w:tabs>
          <w:tab w:val="num" w:pos="1530"/>
        </w:tabs>
        <w:ind w:left="1530" w:hanging="990"/>
      </w:pPr>
      <w:rPr>
        <w:rFonts w:cs="Times New Roman" w:hint="default"/>
      </w:rPr>
    </w:lvl>
    <w:lvl w:ilvl="1">
      <w:start w:val="1"/>
      <w:numFmt w:val="decimal"/>
      <w:isLgl/>
      <w:lvlText w:val="%1.%2."/>
      <w:lvlJc w:val="left"/>
      <w:pPr>
        <w:tabs>
          <w:tab w:val="num" w:pos="1758"/>
        </w:tabs>
        <w:ind w:left="1758" w:hanging="1065"/>
      </w:pPr>
      <w:rPr>
        <w:rFonts w:cs="Times New Roman" w:hint="default"/>
      </w:rPr>
    </w:lvl>
    <w:lvl w:ilvl="2">
      <w:start w:val="1"/>
      <w:numFmt w:val="decimal"/>
      <w:isLgl/>
      <w:lvlText w:val="%1.%2.%3."/>
      <w:lvlJc w:val="left"/>
      <w:pPr>
        <w:tabs>
          <w:tab w:val="num" w:pos="1605"/>
        </w:tabs>
        <w:ind w:left="1605" w:hanging="1065"/>
      </w:pPr>
      <w:rPr>
        <w:rFonts w:cs="Times New Roman" w:hint="default"/>
      </w:rPr>
    </w:lvl>
    <w:lvl w:ilvl="3">
      <w:start w:val="1"/>
      <w:numFmt w:val="decimal"/>
      <w:isLgl/>
      <w:lvlText w:val="%1.%2.%3.%4."/>
      <w:lvlJc w:val="left"/>
      <w:pPr>
        <w:tabs>
          <w:tab w:val="num" w:pos="1620"/>
        </w:tabs>
        <w:ind w:left="1620" w:hanging="1080"/>
      </w:pPr>
      <w:rPr>
        <w:rFonts w:cs="Times New Roman" w:hint="default"/>
      </w:rPr>
    </w:lvl>
    <w:lvl w:ilvl="4">
      <w:start w:val="1"/>
      <w:numFmt w:val="decimal"/>
      <w:isLgl/>
      <w:lvlText w:val="%1.%2.%3.%4.%5."/>
      <w:lvlJc w:val="left"/>
      <w:pPr>
        <w:tabs>
          <w:tab w:val="num" w:pos="1620"/>
        </w:tabs>
        <w:ind w:left="1620" w:hanging="1080"/>
      </w:pPr>
      <w:rPr>
        <w:rFonts w:cs="Times New Roman" w:hint="default"/>
      </w:rPr>
    </w:lvl>
    <w:lvl w:ilvl="5">
      <w:start w:val="1"/>
      <w:numFmt w:val="decimal"/>
      <w:isLgl/>
      <w:lvlText w:val="%1.%2.%3.%4.%5.%6."/>
      <w:lvlJc w:val="left"/>
      <w:pPr>
        <w:tabs>
          <w:tab w:val="num" w:pos="1980"/>
        </w:tabs>
        <w:ind w:left="1980" w:hanging="1440"/>
      </w:pPr>
      <w:rPr>
        <w:rFonts w:cs="Times New Roman" w:hint="default"/>
      </w:rPr>
    </w:lvl>
    <w:lvl w:ilvl="6">
      <w:start w:val="1"/>
      <w:numFmt w:val="decimal"/>
      <w:isLgl/>
      <w:lvlText w:val="%1.%2.%3.%4.%5.%6.%7."/>
      <w:lvlJc w:val="left"/>
      <w:pPr>
        <w:tabs>
          <w:tab w:val="num" w:pos="2340"/>
        </w:tabs>
        <w:ind w:left="2340" w:hanging="1800"/>
      </w:pPr>
      <w:rPr>
        <w:rFonts w:cs="Times New Roman" w:hint="default"/>
      </w:rPr>
    </w:lvl>
    <w:lvl w:ilvl="7">
      <w:start w:val="1"/>
      <w:numFmt w:val="decimal"/>
      <w:isLgl/>
      <w:lvlText w:val="%1.%2.%3.%4.%5.%6.%7.%8."/>
      <w:lvlJc w:val="left"/>
      <w:pPr>
        <w:tabs>
          <w:tab w:val="num" w:pos="2340"/>
        </w:tabs>
        <w:ind w:left="2340" w:hanging="1800"/>
      </w:pPr>
      <w:rPr>
        <w:rFonts w:cs="Times New Roman" w:hint="default"/>
      </w:rPr>
    </w:lvl>
    <w:lvl w:ilvl="8">
      <w:start w:val="1"/>
      <w:numFmt w:val="decimal"/>
      <w:isLgl/>
      <w:lvlText w:val="%1.%2.%3.%4.%5.%6.%7.%8.%9."/>
      <w:lvlJc w:val="left"/>
      <w:pPr>
        <w:tabs>
          <w:tab w:val="num" w:pos="2700"/>
        </w:tabs>
        <w:ind w:left="2700" w:hanging="2160"/>
      </w:pPr>
      <w:rPr>
        <w:rFonts w:cs="Times New Roman" w:hint="default"/>
      </w:rPr>
    </w:lvl>
  </w:abstractNum>
  <w:abstractNum w:abstractNumId="12" w15:restartNumberingAfterBreak="0">
    <w:nsid w:val="7C342F83"/>
    <w:multiLevelType w:val="multilevel"/>
    <w:tmpl w:val="F496AF36"/>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3" w15:restartNumberingAfterBreak="0">
    <w:nsid w:val="7F511AEF"/>
    <w:multiLevelType w:val="hybridMultilevel"/>
    <w:tmpl w:val="E730DE8C"/>
    <w:lvl w:ilvl="0" w:tplc="AF607B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2"/>
  </w:num>
  <w:num w:numId="4">
    <w:abstractNumId w:val="8"/>
  </w:num>
  <w:num w:numId="5">
    <w:abstractNumId w:val="7"/>
  </w:num>
  <w:num w:numId="6">
    <w:abstractNumId w:val="4"/>
  </w:num>
  <w:num w:numId="7">
    <w:abstractNumId w:val="13"/>
  </w:num>
  <w:num w:numId="8">
    <w:abstractNumId w:val="5"/>
  </w:num>
  <w:num w:numId="9">
    <w:abstractNumId w:val="9"/>
  </w:num>
  <w:num w:numId="10">
    <w:abstractNumId w:val="0"/>
  </w:num>
  <w:num w:numId="11">
    <w:abstractNumId w:val="3"/>
  </w:num>
  <w:num w:numId="12">
    <w:abstractNumId w:val="10"/>
  </w:num>
  <w:num w:numId="13">
    <w:abstractNumId w:val="1"/>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654"/>
    <w:rsid w:val="00010761"/>
    <w:rsid w:val="00030940"/>
    <w:rsid w:val="00032CFA"/>
    <w:rsid w:val="00033A3E"/>
    <w:rsid w:val="00033A77"/>
    <w:rsid w:val="0003572C"/>
    <w:rsid w:val="00072F94"/>
    <w:rsid w:val="00076739"/>
    <w:rsid w:val="0008204A"/>
    <w:rsid w:val="000B1627"/>
    <w:rsid w:val="000C798D"/>
    <w:rsid w:val="000E5C57"/>
    <w:rsid w:val="000F2050"/>
    <w:rsid w:val="000F5D1B"/>
    <w:rsid w:val="00100B2C"/>
    <w:rsid w:val="001021E8"/>
    <w:rsid w:val="0010599E"/>
    <w:rsid w:val="00115E2B"/>
    <w:rsid w:val="00115E73"/>
    <w:rsid w:val="0014699E"/>
    <w:rsid w:val="001537C2"/>
    <w:rsid w:val="00162D29"/>
    <w:rsid w:val="00165A85"/>
    <w:rsid w:val="001A3CF0"/>
    <w:rsid w:val="001F259C"/>
    <w:rsid w:val="001F6155"/>
    <w:rsid w:val="0021228B"/>
    <w:rsid w:val="00221317"/>
    <w:rsid w:val="00227A6F"/>
    <w:rsid w:val="00230395"/>
    <w:rsid w:val="00230742"/>
    <w:rsid w:val="00251805"/>
    <w:rsid w:val="002575B7"/>
    <w:rsid w:val="002623AD"/>
    <w:rsid w:val="00267F21"/>
    <w:rsid w:val="0027054A"/>
    <w:rsid w:val="00287D48"/>
    <w:rsid w:val="00290FA7"/>
    <w:rsid w:val="002A195B"/>
    <w:rsid w:val="002A2A8B"/>
    <w:rsid w:val="002B74E1"/>
    <w:rsid w:val="002C079B"/>
    <w:rsid w:val="002C07DD"/>
    <w:rsid w:val="002C616C"/>
    <w:rsid w:val="002D4FB1"/>
    <w:rsid w:val="002E3623"/>
    <w:rsid w:val="002F5F96"/>
    <w:rsid w:val="003015FA"/>
    <w:rsid w:val="003075D6"/>
    <w:rsid w:val="00313556"/>
    <w:rsid w:val="00316654"/>
    <w:rsid w:val="00321CF7"/>
    <w:rsid w:val="00356FA5"/>
    <w:rsid w:val="00360627"/>
    <w:rsid w:val="00362FD1"/>
    <w:rsid w:val="00365D42"/>
    <w:rsid w:val="00365EFF"/>
    <w:rsid w:val="0036696A"/>
    <w:rsid w:val="003758B8"/>
    <w:rsid w:val="003926DF"/>
    <w:rsid w:val="00397AF1"/>
    <w:rsid w:val="00397F53"/>
    <w:rsid w:val="003A208E"/>
    <w:rsid w:val="003A26F1"/>
    <w:rsid w:val="003A4F4B"/>
    <w:rsid w:val="003A6B08"/>
    <w:rsid w:val="003B06AF"/>
    <w:rsid w:val="003C1A97"/>
    <w:rsid w:val="003C4433"/>
    <w:rsid w:val="003F30A2"/>
    <w:rsid w:val="00404C84"/>
    <w:rsid w:val="00404E5D"/>
    <w:rsid w:val="0041246E"/>
    <w:rsid w:val="004247EC"/>
    <w:rsid w:val="004273AB"/>
    <w:rsid w:val="004411A3"/>
    <w:rsid w:val="00442681"/>
    <w:rsid w:val="004453E2"/>
    <w:rsid w:val="004724CF"/>
    <w:rsid w:val="00472B1B"/>
    <w:rsid w:val="00473217"/>
    <w:rsid w:val="00473461"/>
    <w:rsid w:val="0047378F"/>
    <w:rsid w:val="0048021C"/>
    <w:rsid w:val="004A20AD"/>
    <w:rsid w:val="004A3A9C"/>
    <w:rsid w:val="004C2789"/>
    <w:rsid w:val="004D7965"/>
    <w:rsid w:val="004E4F54"/>
    <w:rsid w:val="004F40A5"/>
    <w:rsid w:val="00500634"/>
    <w:rsid w:val="00510A10"/>
    <w:rsid w:val="0051206B"/>
    <w:rsid w:val="005233FB"/>
    <w:rsid w:val="0052342A"/>
    <w:rsid w:val="0052493B"/>
    <w:rsid w:val="0052715A"/>
    <w:rsid w:val="00533AFB"/>
    <w:rsid w:val="00542570"/>
    <w:rsid w:val="00547013"/>
    <w:rsid w:val="005522A5"/>
    <w:rsid w:val="0055763D"/>
    <w:rsid w:val="00563B99"/>
    <w:rsid w:val="00575069"/>
    <w:rsid w:val="005837B8"/>
    <w:rsid w:val="00596795"/>
    <w:rsid w:val="005A09EF"/>
    <w:rsid w:val="005B255A"/>
    <w:rsid w:val="005C5945"/>
    <w:rsid w:val="005C73BD"/>
    <w:rsid w:val="005D1A39"/>
    <w:rsid w:val="005E0CF3"/>
    <w:rsid w:val="005E6991"/>
    <w:rsid w:val="005E701A"/>
    <w:rsid w:val="005F4650"/>
    <w:rsid w:val="0060197C"/>
    <w:rsid w:val="006055DB"/>
    <w:rsid w:val="0061668D"/>
    <w:rsid w:val="006466FA"/>
    <w:rsid w:val="006668C8"/>
    <w:rsid w:val="0069116D"/>
    <w:rsid w:val="006A12C0"/>
    <w:rsid w:val="006A5282"/>
    <w:rsid w:val="006B7580"/>
    <w:rsid w:val="006E393B"/>
    <w:rsid w:val="006F1404"/>
    <w:rsid w:val="006F6C0E"/>
    <w:rsid w:val="00710F8E"/>
    <w:rsid w:val="0071183D"/>
    <w:rsid w:val="007137D9"/>
    <w:rsid w:val="007161C4"/>
    <w:rsid w:val="00732AEA"/>
    <w:rsid w:val="00733F3D"/>
    <w:rsid w:val="007445DF"/>
    <w:rsid w:val="00744943"/>
    <w:rsid w:val="00754B78"/>
    <w:rsid w:val="007565B4"/>
    <w:rsid w:val="00777487"/>
    <w:rsid w:val="00782237"/>
    <w:rsid w:val="00791DC5"/>
    <w:rsid w:val="007A0D91"/>
    <w:rsid w:val="007A28A9"/>
    <w:rsid w:val="007B0B9E"/>
    <w:rsid w:val="007B40ED"/>
    <w:rsid w:val="007E27A0"/>
    <w:rsid w:val="007F30A0"/>
    <w:rsid w:val="00816E05"/>
    <w:rsid w:val="008208FF"/>
    <w:rsid w:val="00820A82"/>
    <w:rsid w:val="008260FB"/>
    <w:rsid w:val="008410EE"/>
    <w:rsid w:val="00842FA7"/>
    <w:rsid w:val="00843EDF"/>
    <w:rsid w:val="008602D1"/>
    <w:rsid w:val="00881D1E"/>
    <w:rsid w:val="00890AE4"/>
    <w:rsid w:val="00893999"/>
    <w:rsid w:val="00897302"/>
    <w:rsid w:val="008A2444"/>
    <w:rsid w:val="008A652E"/>
    <w:rsid w:val="008D1975"/>
    <w:rsid w:val="008D2D3C"/>
    <w:rsid w:val="008D3DE9"/>
    <w:rsid w:val="008D51B0"/>
    <w:rsid w:val="008E7132"/>
    <w:rsid w:val="008F0725"/>
    <w:rsid w:val="008F0C38"/>
    <w:rsid w:val="00900D36"/>
    <w:rsid w:val="00911053"/>
    <w:rsid w:val="00912415"/>
    <w:rsid w:val="00915F75"/>
    <w:rsid w:val="00922569"/>
    <w:rsid w:val="00937D54"/>
    <w:rsid w:val="009423D2"/>
    <w:rsid w:val="009471B2"/>
    <w:rsid w:val="00954914"/>
    <w:rsid w:val="00956DBE"/>
    <w:rsid w:val="009617DE"/>
    <w:rsid w:val="009702D4"/>
    <w:rsid w:val="00973AD9"/>
    <w:rsid w:val="00982DC4"/>
    <w:rsid w:val="0098506D"/>
    <w:rsid w:val="00993D2F"/>
    <w:rsid w:val="009943F5"/>
    <w:rsid w:val="009B4D61"/>
    <w:rsid w:val="009B73BD"/>
    <w:rsid w:val="009B75F0"/>
    <w:rsid w:val="009D14A5"/>
    <w:rsid w:val="009E3CA8"/>
    <w:rsid w:val="00A15EAD"/>
    <w:rsid w:val="00A37FDE"/>
    <w:rsid w:val="00A40B94"/>
    <w:rsid w:val="00A653FA"/>
    <w:rsid w:val="00A7793F"/>
    <w:rsid w:val="00A8017E"/>
    <w:rsid w:val="00AB037C"/>
    <w:rsid w:val="00AC5EBF"/>
    <w:rsid w:val="00AF5BB2"/>
    <w:rsid w:val="00B002E1"/>
    <w:rsid w:val="00B04E70"/>
    <w:rsid w:val="00B062B2"/>
    <w:rsid w:val="00B311FD"/>
    <w:rsid w:val="00B33676"/>
    <w:rsid w:val="00B41C19"/>
    <w:rsid w:val="00B4799C"/>
    <w:rsid w:val="00B52C0F"/>
    <w:rsid w:val="00B56BA5"/>
    <w:rsid w:val="00B7074B"/>
    <w:rsid w:val="00B723BC"/>
    <w:rsid w:val="00B72AE8"/>
    <w:rsid w:val="00B9279B"/>
    <w:rsid w:val="00BB0E36"/>
    <w:rsid w:val="00BB6A15"/>
    <w:rsid w:val="00BC62FB"/>
    <w:rsid w:val="00BF5744"/>
    <w:rsid w:val="00C0716F"/>
    <w:rsid w:val="00C074BA"/>
    <w:rsid w:val="00C10561"/>
    <w:rsid w:val="00C1479D"/>
    <w:rsid w:val="00C23582"/>
    <w:rsid w:val="00C25C58"/>
    <w:rsid w:val="00C266F5"/>
    <w:rsid w:val="00C35D94"/>
    <w:rsid w:val="00C36D7B"/>
    <w:rsid w:val="00C53434"/>
    <w:rsid w:val="00C538C4"/>
    <w:rsid w:val="00C55339"/>
    <w:rsid w:val="00C661E0"/>
    <w:rsid w:val="00C74923"/>
    <w:rsid w:val="00C7549A"/>
    <w:rsid w:val="00C80ABC"/>
    <w:rsid w:val="00C811BF"/>
    <w:rsid w:val="00C825DA"/>
    <w:rsid w:val="00C831D2"/>
    <w:rsid w:val="00C83F44"/>
    <w:rsid w:val="00C87DD5"/>
    <w:rsid w:val="00C93A26"/>
    <w:rsid w:val="00CC24E8"/>
    <w:rsid w:val="00CF5219"/>
    <w:rsid w:val="00D01067"/>
    <w:rsid w:val="00D1704F"/>
    <w:rsid w:val="00D1790E"/>
    <w:rsid w:val="00D26880"/>
    <w:rsid w:val="00D467BA"/>
    <w:rsid w:val="00D47496"/>
    <w:rsid w:val="00D47F30"/>
    <w:rsid w:val="00D53206"/>
    <w:rsid w:val="00D56959"/>
    <w:rsid w:val="00D813BA"/>
    <w:rsid w:val="00D87818"/>
    <w:rsid w:val="00D91004"/>
    <w:rsid w:val="00DA64A5"/>
    <w:rsid w:val="00DB3576"/>
    <w:rsid w:val="00DE2A54"/>
    <w:rsid w:val="00E0659F"/>
    <w:rsid w:val="00E15087"/>
    <w:rsid w:val="00E16476"/>
    <w:rsid w:val="00E20BE3"/>
    <w:rsid w:val="00E26D22"/>
    <w:rsid w:val="00E3138A"/>
    <w:rsid w:val="00E410B3"/>
    <w:rsid w:val="00E43B88"/>
    <w:rsid w:val="00E45A72"/>
    <w:rsid w:val="00E51BE2"/>
    <w:rsid w:val="00E54E0E"/>
    <w:rsid w:val="00E554A8"/>
    <w:rsid w:val="00E66F0C"/>
    <w:rsid w:val="00E72803"/>
    <w:rsid w:val="00E91CF7"/>
    <w:rsid w:val="00E9398F"/>
    <w:rsid w:val="00E966C5"/>
    <w:rsid w:val="00EA69D6"/>
    <w:rsid w:val="00EB27BD"/>
    <w:rsid w:val="00EC7FC2"/>
    <w:rsid w:val="00EE2602"/>
    <w:rsid w:val="00EF4FE7"/>
    <w:rsid w:val="00EF7119"/>
    <w:rsid w:val="00EF765A"/>
    <w:rsid w:val="00F029E5"/>
    <w:rsid w:val="00F04F7D"/>
    <w:rsid w:val="00F227D0"/>
    <w:rsid w:val="00F346E9"/>
    <w:rsid w:val="00F3519D"/>
    <w:rsid w:val="00F41C9B"/>
    <w:rsid w:val="00F4316B"/>
    <w:rsid w:val="00F4699A"/>
    <w:rsid w:val="00F544D1"/>
    <w:rsid w:val="00F57090"/>
    <w:rsid w:val="00F57896"/>
    <w:rsid w:val="00F73A1F"/>
    <w:rsid w:val="00F84FE6"/>
    <w:rsid w:val="00F85CD5"/>
    <w:rsid w:val="00F97FE2"/>
    <w:rsid w:val="00FA33BA"/>
    <w:rsid w:val="00FB6D0A"/>
    <w:rsid w:val="00FC52E5"/>
    <w:rsid w:val="00FC7872"/>
    <w:rsid w:val="00FD2A8E"/>
    <w:rsid w:val="00FE50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94F0D22-FCDE-4609-8980-8AE5EC547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6654"/>
    <w:rPr>
      <w:sz w:val="20"/>
      <w:szCs w:val="20"/>
    </w:rPr>
  </w:style>
  <w:style w:type="paragraph" w:styleId="1">
    <w:name w:val="heading 1"/>
    <w:basedOn w:val="a"/>
    <w:next w:val="a"/>
    <w:link w:val="10"/>
    <w:uiPriority w:val="99"/>
    <w:qFormat/>
    <w:rsid w:val="001F6155"/>
    <w:pPr>
      <w:keepNext/>
      <w:spacing w:before="240" w:after="60"/>
      <w:outlineLvl w:val="0"/>
    </w:pPr>
    <w:rPr>
      <w:rFonts w:ascii="Arial" w:hAnsi="Arial" w:cs="Arial"/>
      <w:b/>
      <w:bCs/>
      <w:kern w:val="32"/>
      <w:sz w:val="32"/>
      <w:szCs w:val="32"/>
    </w:rPr>
  </w:style>
  <w:style w:type="paragraph" w:styleId="3">
    <w:name w:val="heading 3"/>
    <w:basedOn w:val="a"/>
    <w:link w:val="30"/>
    <w:uiPriority w:val="99"/>
    <w:qFormat/>
    <w:rsid w:val="00316654"/>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76739"/>
    <w:rPr>
      <w:rFonts w:ascii="Cambria" w:hAnsi="Cambria" w:cs="Times New Roman"/>
      <w:b/>
      <w:bCs/>
      <w:kern w:val="32"/>
      <w:sz w:val="32"/>
      <w:szCs w:val="32"/>
    </w:rPr>
  </w:style>
  <w:style w:type="character" w:customStyle="1" w:styleId="30">
    <w:name w:val="Заголовок 3 Знак"/>
    <w:basedOn w:val="a0"/>
    <w:link w:val="3"/>
    <w:uiPriority w:val="99"/>
    <w:semiHidden/>
    <w:locked/>
    <w:rsid w:val="00076739"/>
    <w:rPr>
      <w:rFonts w:ascii="Cambria" w:hAnsi="Cambria" w:cs="Times New Roman"/>
      <w:b/>
      <w:bCs/>
      <w:sz w:val="26"/>
      <w:szCs w:val="26"/>
    </w:rPr>
  </w:style>
  <w:style w:type="table" w:styleId="a3">
    <w:name w:val="Table Grid"/>
    <w:basedOn w:val="a1"/>
    <w:uiPriority w:val="99"/>
    <w:rsid w:val="0031665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rsid w:val="00316654"/>
    <w:rPr>
      <w:rFonts w:cs="Times New Roman"/>
      <w:color w:val="0000FF"/>
      <w:u w:val="single"/>
    </w:rPr>
  </w:style>
  <w:style w:type="paragraph" w:customStyle="1" w:styleId="a5">
    <w:name w:val="Знак Знак Знак Знак Знак Знак"/>
    <w:basedOn w:val="a"/>
    <w:uiPriority w:val="99"/>
    <w:rsid w:val="00316654"/>
    <w:pPr>
      <w:spacing w:before="100" w:beforeAutospacing="1" w:after="100" w:afterAutospacing="1"/>
    </w:pPr>
    <w:rPr>
      <w:rFonts w:ascii="Tahoma" w:hAnsi="Tahoma"/>
      <w:lang w:val="en-US" w:eastAsia="en-US"/>
    </w:rPr>
  </w:style>
  <w:style w:type="paragraph" w:styleId="a6">
    <w:name w:val="No Spacing"/>
    <w:uiPriority w:val="99"/>
    <w:qFormat/>
    <w:rsid w:val="00316654"/>
    <w:rPr>
      <w:rFonts w:ascii="Calibri" w:hAnsi="Calibri"/>
      <w:lang w:eastAsia="en-US"/>
    </w:rPr>
  </w:style>
  <w:style w:type="character" w:styleId="a7">
    <w:name w:val="FollowedHyperlink"/>
    <w:basedOn w:val="a0"/>
    <w:uiPriority w:val="99"/>
    <w:rsid w:val="00165A85"/>
    <w:rPr>
      <w:rFonts w:cs="Times New Roman"/>
      <w:color w:val="800080"/>
      <w:u w:val="single"/>
    </w:rPr>
  </w:style>
  <w:style w:type="paragraph" w:styleId="a8">
    <w:name w:val="Balloon Text"/>
    <w:basedOn w:val="a"/>
    <w:link w:val="a9"/>
    <w:uiPriority w:val="99"/>
    <w:semiHidden/>
    <w:rsid w:val="009B73BD"/>
    <w:rPr>
      <w:rFonts w:ascii="Tahoma" w:hAnsi="Tahoma" w:cs="Tahoma"/>
      <w:sz w:val="16"/>
      <w:szCs w:val="16"/>
    </w:rPr>
  </w:style>
  <w:style w:type="character" w:customStyle="1" w:styleId="a9">
    <w:name w:val="Текст выноски Знак"/>
    <w:basedOn w:val="a0"/>
    <w:link w:val="a8"/>
    <w:uiPriority w:val="99"/>
    <w:semiHidden/>
    <w:locked/>
    <w:rsid w:val="00076739"/>
    <w:rPr>
      <w:rFonts w:cs="Times New Roman"/>
      <w:sz w:val="2"/>
    </w:rPr>
  </w:style>
  <w:style w:type="paragraph" w:customStyle="1" w:styleId="12">
    <w:name w:val="Обычный (веб)1"/>
    <w:basedOn w:val="a"/>
    <w:uiPriority w:val="99"/>
    <w:rsid w:val="00404C84"/>
    <w:pPr>
      <w:spacing w:before="100" w:beforeAutospacing="1" w:after="100" w:afterAutospacing="1"/>
    </w:pPr>
    <w:rPr>
      <w:sz w:val="24"/>
      <w:szCs w:val="24"/>
    </w:rPr>
  </w:style>
  <w:style w:type="paragraph" w:customStyle="1" w:styleId="13">
    <w:name w:val="Обычный1"/>
    <w:basedOn w:val="a"/>
    <w:uiPriority w:val="99"/>
    <w:rsid w:val="00404C84"/>
    <w:pPr>
      <w:spacing w:before="100" w:beforeAutospacing="1" w:after="100" w:afterAutospacing="1"/>
    </w:pPr>
    <w:rPr>
      <w:sz w:val="24"/>
      <w:szCs w:val="24"/>
    </w:rPr>
  </w:style>
  <w:style w:type="character" w:styleId="aa">
    <w:name w:val="Strong"/>
    <w:basedOn w:val="a0"/>
    <w:uiPriority w:val="99"/>
    <w:qFormat/>
    <w:rsid w:val="008A2444"/>
    <w:rPr>
      <w:rFonts w:cs="Times New Roman"/>
      <w:b/>
      <w:bCs/>
    </w:rPr>
  </w:style>
  <w:style w:type="paragraph" w:customStyle="1" w:styleId="FR1">
    <w:name w:val="FR1"/>
    <w:uiPriority w:val="99"/>
    <w:rsid w:val="001F6155"/>
    <w:pPr>
      <w:widowControl w:val="0"/>
    </w:pPr>
    <w:rPr>
      <w:rFonts w:ascii="Arial" w:hAnsi="Arial"/>
      <w:sz w:val="24"/>
      <w:szCs w:val="20"/>
    </w:rPr>
  </w:style>
  <w:style w:type="paragraph" w:customStyle="1" w:styleId="FR2">
    <w:name w:val="FR2"/>
    <w:uiPriority w:val="99"/>
    <w:rsid w:val="001F6155"/>
    <w:pPr>
      <w:widowControl w:val="0"/>
    </w:pPr>
    <w:rPr>
      <w:sz w:val="18"/>
      <w:szCs w:val="20"/>
    </w:rPr>
  </w:style>
  <w:style w:type="paragraph" w:styleId="ab">
    <w:name w:val="Body Text"/>
    <w:basedOn w:val="a"/>
    <w:link w:val="ac"/>
    <w:uiPriority w:val="99"/>
    <w:rsid w:val="001F6155"/>
    <w:pPr>
      <w:jc w:val="both"/>
    </w:pPr>
    <w:rPr>
      <w:b/>
      <w:sz w:val="26"/>
    </w:rPr>
  </w:style>
  <w:style w:type="character" w:customStyle="1" w:styleId="ac">
    <w:name w:val="Основной текст Знак"/>
    <w:basedOn w:val="a0"/>
    <w:link w:val="ab"/>
    <w:uiPriority w:val="99"/>
    <w:semiHidden/>
    <w:locked/>
    <w:rsid w:val="00076739"/>
    <w:rPr>
      <w:rFonts w:cs="Times New Roman"/>
      <w:sz w:val="20"/>
      <w:szCs w:val="20"/>
    </w:rPr>
  </w:style>
  <w:style w:type="paragraph" w:styleId="31">
    <w:name w:val="Body Text 3"/>
    <w:basedOn w:val="a"/>
    <w:link w:val="32"/>
    <w:uiPriority w:val="99"/>
    <w:rsid w:val="001F6155"/>
    <w:pPr>
      <w:jc w:val="both"/>
    </w:pPr>
    <w:rPr>
      <w:sz w:val="28"/>
    </w:rPr>
  </w:style>
  <w:style w:type="character" w:customStyle="1" w:styleId="32">
    <w:name w:val="Основной текст 3 Знак"/>
    <w:basedOn w:val="a0"/>
    <w:link w:val="31"/>
    <w:uiPriority w:val="99"/>
    <w:semiHidden/>
    <w:locked/>
    <w:rsid w:val="00076739"/>
    <w:rPr>
      <w:rFonts w:cs="Times New Roman"/>
      <w:sz w:val="16"/>
      <w:szCs w:val="16"/>
    </w:rPr>
  </w:style>
  <w:style w:type="paragraph" w:styleId="ad">
    <w:name w:val="Body Text Indent"/>
    <w:basedOn w:val="a"/>
    <w:link w:val="ae"/>
    <w:uiPriority w:val="99"/>
    <w:rsid w:val="008D51B0"/>
    <w:pPr>
      <w:spacing w:after="120"/>
      <w:ind w:left="283"/>
    </w:pPr>
  </w:style>
  <w:style w:type="character" w:customStyle="1" w:styleId="ae">
    <w:name w:val="Основной текст с отступом Знак"/>
    <w:basedOn w:val="a0"/>
    <w:link w:val="ad"/>
    <w:uiPriority w:val="99"/>
    <w:locked/>
    <w:rsid w:val="004A3A9C"/>
    <w:rPr>
      <w:rFonts w:cs="Times New Roman"/>
    </w:rPr>
  </w:style>
  <w:style w:type="paragraph" w:customStyle="1" w:styleId="ConsPlusNormal">
    <w:name w:val="ConsPlusNormal"/>
    <w:uiPriority w:val="99"/>
    <w:rsid w:val="008D51B0"/>
    <w:pPr>
      <w:widowControl w:val="0"/>
      <w:autoSpaceDE w:val="0"/>
      <w:autoSpaceDN w:val="0"/>
      <w:adjustRightInd w:val="0"/>
      <w:ind w:firstLine="720"/>
    </w:pPr>
    <w:rPr>
      <w:rFonts w:ascii="Arial" w:hAnsi="Arial" w:cs="Arial"/>
      <w:sz w:val="20"/>
      <w:szCs w:val="20"/>
    </w:rPr>
  </w:style>
  <w:style w:type="paragraph" w:styleId="af">
    <w:name w:val="List Paragraph"/>
    <w:basedOn w:val="a"/>
    <w:uiPriority w:val="99"/>
    <w:qFormat/>
    <w:rsid w:val="004A3A9C"/>
    <w:pPr>
      <w:ind w:left="720"/>
      <w:contextualSpacing/>
    </w:pPr>
  </w:style>
  <w:style w:type="character" w:customStyle="1" w:styleId="header-user-namejs-header-user-name">
    <w:name w:val="header-user-name js-header-user-name"/>
    <w:basedOn w:val="a0"/>
    <w:uiPriority w:val="99"/>
    <w:rsid w:val="004A3A9C"/>
    <w:rPr>
      <w:rFonts w:cs="Times New Roman"/>
    </w:rPr>
  </w:style>
  <w:style w:type="paragraph" w:customStyle="1" w:styleId="11">
    <w:name w:val="1.1 Пункты отчета"/>
    <w:basedOn w:val="a"/>
    <w:uiPriority w:val="99"/>
    <w:rsid w:val="004A3A9C"/>
    <w:pPr>
      <w:numPr>
        <w:ilvl w:val="1"/>
        <w:numId w:val="3"/>
      </w:numPr>
      <w:autoSpaceDE w:val="0"/>
      <w:autoSpaceDN w:val="0"/>
      <w:adjustRightInd w:val="0"/>
      <w:ind w:left="0" w:firstLine="0"/>
      <w:jc w:val="both"/>
    </w:pPr>
    <w:rPr>
      <w:sz w:val="24"/>
      <w:szCs w:val="24"/>
      <w:lang w:eastAsia="en-US"/>
    </w:rPr>
  </w:style>
  <w:style w:type="paragraph" w:customStyle="1" w:styleId="1111">
    <w:name w:val="1.1.1.1 Пункт"/>
    <w:basedOn w:val="11"/>
    <w:link w:val="11110"/>
    <w:uiPriority w:val="99"/>
    <w:rsid w:val="004A3A9C"/>
    <w:pPr>
      <w:numPr>
        <w:ilvl w:val="3"/>
      </w:numPr>
      <w:spacing w:line="360" w:lineRule="auto"/>
      <w:ind w:left="0" w:firstLine="454"/>
    </w:pPr>
    <w:rPr>
      <w:szCs w:val="20"/>
    </w:rPr>
  </w:style>
  <w:style w:type="paragraph" w:customStyle="1" w:styleId="111">
    <w:name w:val="1.1.1. Пункты"/>
    <w:basedOn w:val="11"/>
    <w:uiPriority w:val="99"/>
    <w:rsid w:val="004A3A9C"/>
    <w:pPr>
      <w:numPr>
        <w:ilvl w:val="2"/>
      </w:numPr>
      <w:spacing w:line="360" w:lineRule="auto"/>
      <w:ind w:left="0" w:firstLine="0"/>
    </w:pPr>
  </w:style>
  <w:style w:type="character" w:customStyle="1" w:styleId="11110">
    <w:name w:val="1.1.1.1 Пункт Знак"/>
    <w:link w:val="1111"/>
    <w:uiPriority w:val="99"/>
    <w:locked/>
    <w:rsid w:val="004A3A9C"/>
    <w:rPr>
      <w:rFonts w:eastAsia="Times New Roman"/>
      <w:sz w:val="24"/>
      <w:lang w:eastAsia="en-US"/>
    </w:rPr>
  </w:style>
  <w:style w:type="paragraph" w:styleId="af0">
    <w:name w:val="Revision"/>
    <w:hidden/>
    <w:uiPriority w:val="99"/>
    <w:semiHidden/>
    <w:rsid w:val="00E66F0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6149217">
      <w:bodyDiv w:val="1"/>
      <w:marLeft w:val="0"/>
      <w:marRight w:val="0"/>
      <w:marTop w:val="0"/>
      <w:marBottom w:val="0"/>
      <w:divBdr>
        <w:top w:val="none" w:sz="0" w:space="0" w:color="auto"/>
        <w:left w:val="none" w:sz="0" w:space="0" w:color="auto"/>
        <w:bottom w:val="none" w:sz="0" w:space="0" w:color="auto"/>
        <w:right w:val="none" w:sz="0" w:space="0" w:color="auto"/>
      </w:divBdr>
    </w:div>
    <w:div w:id="1615937770">
      <w:marLeft w:val="0"/>
      <w:marRight w:val="0"/>
      <w:marTop w:val="0"/>
      <w:marBottom w:val="0"/>
      <w:divBdr>
        <w:top w:val="none" w:sz="0" w:space="0" w:color="auto"/>
        <w:left w:val="none" w:sz="0" w:space="0" w:color="auto"/>
        <w:bottom w:val="none" w:sz="0" w:space="0" w:color="auto"/>
        <w:right w:val="none" w:sz="0" w:space="0" w:color="auto"/>
      </w:divBdr>
      <w:divsChild>
        <w:div w:id="1615937773">
          <w:marLeft w:val="0"/>
          <w:marRight w:val="0"/>
          <w:marTop w:val="0"/>
          <w:marBottom w:val="0"/>
          <w:divBdr>
            <w:top w:val="none" w:sz="0" w:space="0" w:color="auto"/>
            <w:left w:val="none" w:sz="0" w:space="0" w:color="auto"/>
            <w:bottom w:val="none" w:sz="0" w:space="0" w:color="auto"/>
            <w:right w:val="none" w:sz="0" w:space="0" w:color="auto"/>
          </w:divBdr>
          <w:divsChild>
            <w:div w:id="1615937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937771">
      <w:marLeft w:val="0"/>
      <w:marRight w:val="0"/>
      <w:marTop w:val="0"/>
      <w:marBottom w:val="0"/>
      <w:divBdr>
        <w:top w:val="none" w:sz="0" w:space="0" w:color="auto"/>
        <w:left w:val="none" w:sz="0" w:space="0" w:color="auto"/>
        <w:bottom w:val="none" w:sz="0" w:space="0" w:color="auto"/>
        <w:right w:val="none" w:sz="0" w:space="0" w:color="auto"/>
      </w:divBdr>
      <w:divsChild>
        <w:div w:id="1615937778">
          <w:marLeft w:val="0"/>
          <w:marRight w:val="0"/>
          <w:marTop w:val="0"/>
          <w:marBottom w:val="0"/>
          <w:divBdr>
            <w:top w:val="none" w:sz="0" w:space="0" w:color="auto"/>
            <w:left w:val="none" w:sz="0" w:space="0" w:color="auto"/>
            <w:bottom w:val="none" w:sz="0" w:space="0" w:color="auto"/>
            <w:right w:val="none" w:sz="0" w:space="0" w:color="auto"/>
          </w:divBdr>
          <w:divsChild>
            <w:div w:id="161593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937774">
      <w:marLeft w:val="0"/>
      <w:marRight w:val="0"/>
      <w:marTop w:val="0"/>
      <w:marBottom w:val="0"/>
      <w:divBdr>
        <w:top w:val="none" w:sz="0" w:space="0" w:color="auto"/>
        <w:left w:val="none" w:sz="0" w:space="0" w:color="auto"/>
        <w:bottom w:val="none" w:sz="0" w:space="0" w:color="auto"/>
        <w:right w:val="none" w:sz="0" w:space="0" w:color="auto"/>
      </w:divBdr>
      <w:divsChild>
        <w:div w:id="1615937772">
          <w:marLeft w:val="0"/>
          <w:marRight w:val="0"/>
          <w:marTop w:val="0"/>
          <w:marBottom w:val="0"/>
          <w:divBdr>
            <w:top w:val="none" w:sz="0" w:space="0" w:color="auto"/>
            <w:left w:val="none" w:sz="0" w:space="0" w:color="auto"/>
            <w:bottom w:val="none" w:sz="0" w:space="0" w:color="auto"/>
            <w:right w:val="none" w:sz="0" w:space="0" w:color="auto"/>
          </w:divBdr>
          <w:divsChild>
            <w:div w:id="1615937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937776">
      <w:marLeft w:val="0"/>
      <w:marRight w:val="0"/>
      <w:marTop w:val="0"/>
      <w:marBottom w:val="0"/>
      <w:divBdr>
        <w:top w:val="none" w:sz="0" w:space="0" w:color="auto"/>
        <w:left w:val="none" w:sz="0" w:space="0" w:color="auto"/>
        <w:bottom w:val="none" w:sz="0" w:space="0" w:color="auto"/>
        <w:right w:val="none" w:sz="0" w:space="0" w:color="auto"/>
      </w:divBdr>
      <w:divsChild>
        <w:div w:id="1615937781">
          <w:marLeft w:val="0"/>
          <w:marRight w:val="0"/>
          <w:marTop w:val="0"/>
          <w:marBottom w:val="0"/>
          <w:divBdr>
            <w:top w:val="none" w:sz="0" w:space="0" w:color="auto"/>
            <w:left w:val="none" w:sz="0" w:space="0" w:color="auto"/>
            <w:bottom w:val="none" w:sz="0" w:space="0" w:color="auto"/>
            <w:right w:val="none" w:sz="0" w:space="0" w:color="auto"/>
          </w:divBdr>
          <w:divsChild>
            <w:div w:id="161593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937783">
      <w:marLeft w:val="0"/>
      <w:marRight w:val="0"/>
      <w:marTop w:val="0"/>
      <w:marBottom w:val="0"/>
      <w:divBdr>
        <w:top w:val="none" w:sz="0" w:space="0" w:color="auto"/>
        <w:left w:val="none" w:sz="0" w:space="0" w:color="auto"/>
        <w:bottom w:val="none" w:sz="0" w:space="0" w:color="auto"/>
        <w:right w:val="none" w:sz="0" w:space="0" w:color="auto"/>
      </w:divBdr>
      <w:divsChild>
        <w:div w:id="1615937777">
          <w:marLeft w:val="0"/>
          <w:marRight w:val="0"/>
          <w:marTop w:val="0"/>
          <w:marBottom w:val="0"/>
          <w:divBdr>
            <w:top w:val="none" w:sz="0" w:space="0" w:color="auto"/>
            <w:left w:val="none" w:sz="0" w:space="0" w:color="auto"/>
            <w:bottom w:val="none" w:sz="0" w:space="0" w:color="auto"/>
            <w:right w:val="none" w:sz="0" w:space="0" w:color="auto"/>
          </w:divBdr>
          <w:divsChild>
            <w:div w:id="1615937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kargopol@yandex.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E1B6DB-001B-4D2B-BC9E-E4D901D18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727</TotalTime>
  <Pages>14</Pages>
  <Words>4798</Words>
  <Characters>27349</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22222</Company>
  <LinksUpToDate>false</LinksUpToDate>
  <CharactersWithSpaces>32083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1111</dc:creator>
  <cp:lastModifiedBy>user</cp:lastModifiedBy>
  <cp:revision>17</cp:revision>
  <cp:lastPrinted>2021-08-13T10:00:00Z</cp:lastPrinted>
  <dcterms:created xsi:type="dcterms:W3CDTF">2017-06-20T14:31:00Z</dcterms:created>
  <dcterms:modified xsi:type="dcterms:W3CDTF">2025-02-20T05:59:00Z</dcterms:modified>
</cp:coreProperties>
</file>